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D34E7" w14:textId="4E7FDD2B" w:rsidR="005C3207" w:rsidRDefault="00BE34AD" w:rsidP="00EA6AB2">
      <w:pPr>
        <w:spacing w:line="240" w:lineRule="auto"/>
        <w:contextualSpacing/>
        <w:jc w:val="right"/>
        <w:rPr>
          <w:rFonts w:ascii="Times New Roman" w:hAnsi="Times New Roman" w:cs="Times New Roman"/>
        </w:rPr>
      </w:pPr>
      <w:r w:rsidRPr="00EA6AB2">
        <w:rPr>
          <w:rFonts w:ascii="Times New Roman" w:hAnsi="Times New Roman" w:cs="Times New Roman"/>
          <w:sz w:val="28"/>
        </w:rPr>
        <w:t>EELNÕU</w:t>
      </w:r>
      <w:r w:rsidRPr="00EA6AB2">
        <w:rPr>
          <w:rFonts w:ascii="Times New Roman" w:hAnsi="Times New Roman" w:cs="Times New Roman"/>
        </w:rPr>
        <w:br/>
      </w:r>
      <w:r w:rsidR="00D3107D">
        <w:rPr>
          <w:rFonts w:ascii="Times New Roman" w:hAnsi="Times New Roman" w:cs="Times New Roman"/>
        </w:rPr>
        <w:t>05</w:t>
      </w:r>
      <w:r w:rsidRPr="00EA6AB2">
        <w:rPr>
          <w:rFonts w:ascii="Times New Roman" w:hAnsi="Times New Roman" w:cs="Times New Roman"/>
        </w:rPr>
        <w:t>.</w:t>
      </w:r>
      <w:r w:rsidR="00D3107D">
        <w:rPr>
          <w:rFonts w:ascii="Times New Roman" w:hAnsi="Times New Roman" w:cs="Times New Roman"/>
        </w:rPr>
        <w:t>01</w:t>
      </w:r>
      <w:r w:rsidRPr="00EA6AB2">
        <w:rPr>
          <w:rFonts w:ascii="Times New Roman" w:hAnsi="Times New Roman" w:cs="Times New Roman"/>
        </w:rPr>
        <w:t>.202</w:t>
      </w:r>
      <w:r w:rsidR="00D3107D">
        <w:rPr>
          <w:rFonts w:ascii="Times New Roman" w:hAnsi="Times New Roman" w:cs="Times New Roman"/>
        </w:rPr>
        <w:t>6</w:t>
      </w:r>
    </w:p>
    <w:p w14:paraId="1A548E52" w14:textId="38E48F25" w:rsidR="00D3107D" w:rsidRDefault="00D3107D" w:rsidP="00EA6AB2">
      <w:pPr>
        <w:spacing w:line="240" w:lineRule="auto"/>
        <w:contextualSpacing/>
        <w:jc w:val="right"/>
        <w:rPr>
          <w:rFonts w:ascii="Times New Roman" w:hAnsi="Times New Roman" w:cs="Times New Roman"/>
        </w:rPr>
      </w:pPr>
    </w:p>
    <w:p w14:paraId="3354507D" w14:textId="77777777" w:rsidR="00D3107D" w:rsidRPr="00EA6AB2" w:rsidRDefault="00D3107D" w:rsidP="00EA6AB2">
      <w:pPr>
        <w:spacing w:line="240" w:lineRule="auto"/>
        <w:contextualSpacing/>
        <w:jc w:val="right"/>
        <w:rPr>
          <w:rFonts w:ascii="Times New Roman" w:hAnsi="Times New Roman" w:cs="Times New Roman"/>
        </w:rPr>
      </w:pPr>
    </w:p>
    <w:p w14:paraId="2568F616" w14:textId="77777777" w:rsidR="00EA6AB2" w:rsidRPr="00D3107D" w:rsidRDefault="00EA6AB2" w:rsidP="00EA6AB2">
      <w:pPr>
        <w:spacing w:line="240" w:lineRule="auto"/>
        <w:contextualSpacing/>
        <w:jc w:val="center"/>
        <w:rPr>
          <w:rFonts w:ascii="Times New Roman" w:hAnsi="Times New Roman" w:cs="Times New Roman"/>
          <w:b/>
          <w:sz w:val="32"/>
          <w:szCs w:val="32"/>
        </w:rPr>
      </w:pPr>
      <w:r w:rsidRPr="00D3107D">
        <w:rPr>
          <w:rFonts w:ascii="Times New Roman" w:hAnsi="Times New Roman" w:cs="Times New Roman"/>
          <w:b/>
          <w:sz w:val="32"/>
          <w:szCs w:val="32"/>
        </w:rPr>
        <w:t>Konsulaarseaduse, isikut tõendavate dokumentide seaduse ja riigilõivuseaduse muutmise seadus</w:t>
      </w:r>
    </w:p>
    <w:p w14:paraId="19125B02" w14:textId="77777777" w:rsidR="00EA6AB2" w:rsidRDefault="00EA6AB2" w:rsidP="00EA6AB2">
      <w:pPr>
        <w:spacing w:line="240" w:lineRule="auto"/>
        <w:contextualSpacing/>
        <w:jc w:val="both"/>
        <w:rPr>
          <w:rFonts w:ascii="Times New Roman" w:hAnsi="Times New Roman" w:cs="Times New Roman"/>
          <w:b/>
        </w:rPr>
      </w:pPr>
    </w:p>
    <w:p w14:paraId="6784A570" w14:textId="0D3DDB4A" w:rsidR="005C3207" w:rsidRDefault="00BE34AD" w:rsidP="00EA6AB2">
      <w:pPr>
        <w:spacing w:line="240" w:lineRule="auto"/>
        <w:contextualSpacing/>
        <w:jc w:val="both"/>
        <w:rPr>
          <w:rFonts w:ascii="Times New Roman" w:hAnsi="Times New Roman" w:cs="Times New Roman"/>
          <w:b/>
        </w:rPr>
      </w:pPr>
      <w:r w:rsidRPr="00EA6AB2">
        <w:rPr>
          <w:rFonts w:ascii="Times New Roman" w:hAnsi="Times New Roman" w:cs="Times New Roman"/>
          <w:b/>
        </w:rPr>
        <w:t>§ 1. Konsulaarseaduse muutmine</w:t>
      </w:r>
    </w:p>
    <w:p w14:paraId="50CE1664" w14:textId="77777777" w:rsidR="00EA6AB2" w:rsidRPr="00EA6AB2" w:rsidRDefault="00EA6AB2" w:rsidP="00EA6AB2">
      <w:pPr>
        <w:spacing w:line="240" w:lineRule="auto"/>
        <w:contextualSpacing/>
        <w:jc w:val="both"/>
        <w:rPr>
          <w:rFonts w:ascii="Times New Roman" w:hAnsi="Times New Roman" w:cs="Times New Roman"/>
        </w:rPr>
      </w:pPr>
    </w:p>
    <w:p w14:paraId="66CBAA9A" w14:textId="0EEB47F9"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Konsulaarseaduses tehakse järgmised muudatused:</w:t>
      </w:r>
    </w:p>
    <w:p w14:paraId="7334E34F" w14:textId="77777777" w:rsidR="00EA6AB2" w:rsidRPr="00EA6AB2" w:rsidRDefault="00EA6AB2" w:rsidP="00EA6AB2">
      <w:pPr>
        <w:spacing w:after="60" w:line="240" w:lineRule="auto"/>
        <w:contextualSpacing/>
        <w:jc w:val="both"/>
        <w:rPr>
          <w:rFonts w:ascii="Times New Roman" w:hAnsi="Times New Roman" w:cs="Times New Roman"/>
        </w:rPr>
      </w:pPr>
    </w:p>
    <w:p w14:paraId="2E5CCBE2" w14:textId="2F970455" w:rsidR="005C3207" w:rsidRPr="00EA6AB2" w:rsidRDefault="00EA6AB2"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Pr>
          <w:rFonts w:ascii="Times New Roman" w:hAnsi="Times New Roman" w:cs="Times New Roman"/>
        </w:rPr>
        <w:t xml:space="preserve"> </w:t>
      </w:r>
      <w:r w:rsidR="00BE34AD" w:rsidRPr="00EA6AB2">
        <w:rPr>
          <w:rFonts w:ascii="Times New Roman" w:hAnsi="Times New Roman" w:cs="Times New Roman"/>
        </w:rPr>
        <w:t xml:space="preserve">paragrahvi 10 </w:t>
      </w:r>
      <w:commentRangeStart w:id="0"/>
      <w:r w:rsidR="00BE34AD" w:rsidRPr="00EA6AB2">
        <w:rPr>
          <w:rFonts w:ascii="Times New Roman" w:hAnsi="Times New Roman" w:cs="Times New Roman"/>
        </w:rPr>
        <w:t>pealkirjast</w:t>
      </w:r>
      <w:ins w:id="1" w:author="Katariina Kärsten - JUSTDIGI" w:date="2026-02-16T12:14:00Z" w16du:dateUtc="2026-02-16T10:14:00Z">
        <w:r w:rsidR="002D7F8D">
          <w:rPr>
            <w:rFonts w:ascii="Times New Roman" w:hAnsi="Times New Roman" w:cs="Times New Roman"/>
          </w:rPr>
          <w:t xml:space="preserve"> ning</w:t>
        </w:r>
        <w:r w:rsidR="00507C73">
          <w:rPr>
            <w:rFonts w:ascii="Times New Roman" w:hAnsi="Times New Roman" w:cs="Times New Roman"/>
          </w:rPr>
          <w:t xml:space="preserve"> lõi</w:t>
        </w:r>
        <w:r w:rsidR="002D7F8D">
          <w:rPr>
            <w:rFonts w:ascii="Times New Roman" w:hAnsi="Times New Roman" w:cs="Times New Roman"/>
          </w:rPr>
          <w:t>getest</w:t>
        </w:r>
        <w:r w:rsidR="00507C73">
          <w:rPr>
            <w:rFonts w:ascii="Times New Roman" w:hAnsi="Times New Roman" w:cs="Times New Roman"/>
          </w:rPr>
          <w:t xml:space="preserve"> 1 ja</w:t>
        </w:r>
        <w:r w:rsidR="002D7F8D">
          <w:rPr>
            <w:rFonts w:ascii="Times New Roman" w:hAnsi="Times New Roman" w:cs="Times New Roman"/>
          </w:rPr>
          <w:t xml:space="preserve"> 4</w:t>
        </w:r>
      </w:ins>
      <w:commentRangeEnd w:id="0"/>
      <w:ins w:id="2" w:author="Katariina Kärsten - JUSTDIGI" w:date="2026-02-16T12:15:00Z" w16du:dateUtc="2026-02-16T10:15:00Z">
        <w:r w:rsidR="008E0CE6">
          <w:rPr>
            <w:rStyle w:val="Kommentaariviide"/>
          </w:rPr>
          <w:commentReference w:id="0"/>
        </w:r>
      </w:ins>
      <w:r w:rsidR="00BE34AD" w:rsidRPr="00EA6AB2">
        <w:rPr>
          <w:rFonts w:ascii="Times New Roman" w:hAnsi="Times New Roman" w:cs="Times New Roman"/>
        </w:rPr>
        <w:t xml:space="preserve"> jäetakse välja tekstiosa „</w:t>
      </w:r>
      <w:commentRangeStart w:id="3"/>
      <w:r w:rsidR="00BE34AD" w:rsidRPr="00EA6AB2">
        <w:rPr>
          <w:rFonts w:ascii="Times New Roman" w:hAnsi="Times New Roman" w:cs="Times New Roman"/>
        </w:rPr>
        <w:t>ja erikutse</w:t>
      </w:r>
      <w:commentRangeEnd w:id="3"/>
      <w:r w:rsidR="004C6FA9">
        <w:rPr>
          <w:rStyle w:val="Kommentaariviide"/>
        </w:rPr>
        <w:commentReference w:id="3"/>
      </w:r>
      <w:r w:rsidR="00BE34AD" w:rsidRPr="00EA6AB2">
        <w:rPr>
          <w:rFonts w:ascii="Times New Roman" w:hAnsi="Times New Roman" w:cs="Times New Roman"/>
        </w:rPr>
        <w:t>“;</w:t>
      </w:r>
    </w:p>
    <w:p w14:paraId="0132FBF1" w14:textId="77777777" w:rsidR="00EA6AB2" w:rsidRPr="00EA6AB2" w:rsidRDefault="00EA6AB2" w:rsidP="00EA6AB2">
      <w:pPr>
        <w:spacing w:line="240" w:lineRule="auto"/>
        <w:contextualSpacing/>
        <w:jc w:val="both"/>
      </w:pPr>
    </w:p>
    <w:p w14:paraId="39067332" w14:textId="288AD321" w:rsidR="005C3207" w:rsidDel="00400D7D" w:rsidRDefault="00BE34AD" w:rsidP="00EA6AB2">
      <w:pPr>
        <w:spacing w:after="60" w:line="240" w:lineRule="auto"/>
        <w:contextualSpacing/>
        <w:jc w:val="both"/>
        <w:rPr>
          <w:del w:id="4" w:author="Katariina Kärsten - JUSTDIGI" w:date="2026-02-16T12:17:00Z" w16du:dateUtc="2026-02-16T10:17:00Z"/>
          <w:rFonts w:ascii="Times New Roman" w:hAnsi="Times New Roman" w:cs="Times New Roman"/>
        </w:rPr>
      </w:pPr>
      <w:del w:id="5" w:author="Katariina Kärsten - JUSTDIGI" w:date="2026-02-16T12:17:00Z" w16du:dateUtc="2026-02-16T10:17:00Z">
        <w:r w:rsidRPr="00EA6AB2" w:rsidDel="00400D7D">
          <w:rPr>
            <w:rFonts w:ascii="Times New Roman" w:hAnsi="Times New Roman" w:cs="Times New Roman"/>
            <w:b/>
          </w:rPr>
          <w:delText xml:space="preserve">2) </w:delText>
        </w:r>
        <w:r w:rsidRPr="00EA6AB2" w:rsidDel="00400D7D">
          <w:rPr>
            <w:rFonts w:ascii="Times New Roman" w:hAnsi="Times New Roman" w:cs="Times New Roman"/>
          </w:rPr>
          <w:delText>paragrahvi 10 lõikest 1 jäetakse välja tekstiosa „ja erikutse“;</w:delText>
        </w:r>
      </w:del>
    </w:p>
    <w:p w14:paraId="04E669F0" w14:textId="77777777" w:rsidR="00EA6AB2" w:rsidRPr="00EA6AB2" w:rsidRDefault="00EA6AB2" w:rsidP="00EA6AB2">
      <w:pPr>
        <w:spacing w:after="60" w:line="240" w:lineRule="auto"/>
        <w:contextualSpacing/>
        <w:jc w:val="both"/>
        <w:rPr>
          <w:rFonts w:ascii="Times New Roman" w:hAnsi="Times New Roman" w:cs="Times New Roman"/>
        </w:rPr>
      </w:pPr>
    </w:p>
    <w:p w14:paraId="477E13B0" w14:textId="167AD343"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3) </w:t>
      </w:r>
      <w:r w:rsidRPr="00EA6AB2">
        <w:rPr>
          <w:rFonts w:ascii="Times New Roman" w:hAnsi="Times New Roman" w:cs="Times New Roman"/>
        </w:rPr>
        <w:t>paragrahvi 10 lõige 3 tunnistatakse kehtetuks;</w:t>
      </w:r>
    </w:p>
    <w:p w14:paraId="0107783A" w14:textId="77777777" w:rsidR="00EA6AB2" w:rsidRPr="00EA6AB2" w:rsidRDefault="00EA6AB2" w:rsidP="00EA6AB2">
      <w:pPr>
        <w:spacing w:after="60" w:line="240" w:lineRule="auto"/>
        <w:contextualSpacing/>
        <w:jc w:val="both"/>
        <w:rPr>
          <w:rFonts w:ascii="Times New Roman" w:hAnsi="Times New Roman" w:cs="Times New Roman"/>
        </w:rPr>
      </w:pPr>
    </w:p>
    <w:p w14:paraId="4AC62E90" w14:textId="3A5CE5BA" w:rsidR="005C3207" w:rsidDel="00400D7D" w:rsidRDefault="00BE34AD" w:rsidP="00EA6AB2">
      <w:pPr>
        <w:spacing w:after="60" w:line="240" w:lineRule="auto"/>
        <w:contextualSpacing/>
        <w:jc w:val="both"/>
        <w:rPr>
          <w:del w:id="6" w:author="Katariina Kärsten - JUSTDIGI" w:date="2026-02-16T12:17:00Z" w16du:dateUtc="2026-02-16T10:17:00Z"/>
          <w:rFonts w:ascii="Times New Roman" w:hAnsi="Times New Roman" w:cs="Times New Roman"/>
        </w:rPr>
      </w:pPr>
      <w:del w:id="7" w:author="Katariina Kärsten - JUSTDIGI" w:date="2026-02-16T12:17:00Z" w16du:dateUtc="2026-02-16T10:17:00Z">
        <w:r w:rsidRPr="00EA6AB2" w:rsidDel="00400D7D">
          <w:rPr>
            <w:rFonts w:ascii="Times New Roman" w:hAnsi="Times New Roman" w:cs="Times New Roman"/>
            <w:b/>
          </w:rPr>
          <w:delText xml:space="preserve">4) </w:delText>
        </w:r>
        <w:r w:rsidRPr="00EA6AB2" w:rsidDel="00400D7D">
          <w:rPr>
            <w:rFonts w:ascii="Times New Roman" w:hAnsi="Times New Roman" w:cs="Times New Roman"/>
          </w:rPr>
          <w:delText>paragrahvi 10 lõikest 4 jäetakse välja tekstiosa „ja erikutse“;</w:delText>
        </w:r>
      </w:del>
    </w:p>
    <w:p w14:paraId="783D23A7" w14:textId="77777777" w:rsidR="00EA6AB2" w:rsidRPr="00EA6AB2" w:rsidRDefault="00EA6AB2" w:rsidP="00EA6AB2">
      <w:pPr>
        <w:spacing w:after="60" w:line="240" w:lineRule="auto"/>
        <w:contextualSpacing/>
        <w:jc w:val="both"/>
        <w:rPr>
          <w:rFonts w:ascii="Times New Roman" w:hAnsi="Times New Roman" w:cs="Times New Roman"/>
        </w:rPr>
      </w:pPr>
    </w:p>
    <w:p w14:paraId="2FF52C2C" w14:textId="5C8DABB3"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5) </w:t>
      </w:r>
      <w:r w:rsidRPr="00EA6AB2">
        <w:rPr>
          <w:rFonts w:ascii="Times New Roman" w:hAnsi="Times New Roman" w:cs="Times New Roman"/>
        </w:rPr>
        <w:t>paragrahvi 12 lõikest 1 jäetakse välja tekstiosa „asutab ja selle“;</w:t>
      </w:r>
    </w:p>
    <w:p w14:paraId="4200D528" w14:textId="77777777" w:rsidR="00EA6AB2" w:rsidRPr="00EA6AB2" w:rsidRDefault="00EA6AB2" w:rsidP="00EA6AB2">
      <w:pPr>
        <w:spacing w:after="60" w:line="240" w:lineRule="auto"/>
        <w:contextualSpacing/>
        <w:jc w:val="both"/>
        <w:rPr>
          <w:rFonts w:ascii="Times New Roman" w:hAnsi="Times New Roman" w:cs="Times New Roman"/>
        </w:rPr>
      </w:pPr>
    </w:p>
    <w:p w14:paraId="19B4CEA0" w14:textId="48678014" w:rsidR="00EA6AB2"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6) </w:t>
      </w:r>
      <w:r w:rsidRPr="00EA6AB2">
        <w:rPr>
          <w:rFonts w:ascii="Times New Roman" w:hAnsi="Times New Roman" w:cs="Times New Roman"/>
        </w:rPr>
        <w:t>paragrahvi 12 lõige 2 muudetakse ja sõnastatakse järgmiselt:</w:t>
      </w:r>
    </w:p>
    <w:p w14:paraId="4C85FCCC" w14:textId="45A962B2"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Konsulaarametniku konsulaarteenuse ja konsulaarabi osutamise toimingud registreeritakse konsulaarametniku ametitoimingute ja diplomaatiliste passide andmekogus.“;</w:t>
      </w:r>
    </w:p>
    <w:p w14:paraId="0E3C21EE" w14:textId="77777777" w:rsidR="00EA6AB2" w:rsidRPr="00EA6AB2" w:rsidRDefault="00EA6AB2" w:rsidP="00EA6AB2">
      <w:pPr>
        <w:spacing w:after="60" w:line="240" w:lineRule="auto"/>
        <w:contextualSpacing/>
        <w:jc w:val="both"/>
        <w:rPr>
          <w:rFonts w:ascii="Times New Roman" w:hAnsi="Times New Roman" w:cs="Times New Roman"/>
        </w:rPr>
      </w:pPr>
    </w:p>
    <w:p w14:paraId="4B3FEE0F"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7) </w:t>
      </w:r>
      <w:r w:rsidRPr="00EA6AB2">
        <w:rPr>
          <w:rFonts w:ascii="Times New Roman" w:hAnsi="Times New Roman" w:cs="Times New Roman"/>
        </w:rPr>
        <w:t>paragrahvi 12</w:t>
      </w:r>
      <w:r w:rsidRPr="00EA6AB2">
        <w:rPr>
          <w:rFonts w:ascii="Times New Roman" w:hAnsi="Times New Roman" w:cs="Times New Roman"/>
          <w:vertAlign w:val="superscript"/>
        </w:rPr>
        <w:t>1</w:t>
      </w:r>
      <w:r w:rsidRPr="00EA6AB2">
        <w:rPr>
          <w:rFonts w:ascii="Times New Roman" w:hAnsi="Times New Roman" w:cs="Times New Roman"/>
        </w:rPr>
        <w:t xml:space="preserve"> lõige 1 muudetakse ja sõnastatakse järgmiselt:</w:t>
      </w:r>
    </w:p>
    <w:p w14:paraId="6E9C8805" w14:textId="33EE6414"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 xml:space="preserve">„(1) Automaatse biomeetrilise isikutuvastuse süsteemi andmekogu (edaspidi </w:t>
      </w:r>
      <w:r w:rsidRPr="00EA6AB2">
        <w:rPr>
          <w:rFonts w:ascii="Times New Roman" w:hAnsi="Times New Roman" w:cs="Times New Roman"/>
          <w:i/>
        </w:rPr>
        <w:t>andmekogu ABIS</w:t>
      </w:r>
      <w:r w:rsidRPr="00EA6AB2">
        <w:rPr>
          <w:rFonts w:ascii="Times New Roman" w:hAnsi="Times New Roman" w:cs="Times New Roman"/>
        </w:rPr>
        <w:t>) eesmärk on töödelda konsulaarteenuse osutamisel võetud biomeetrilisi andmeid isiku tuvastamiseks ja isikusamasuse kontrollimiseks käesoleva seaduse tähenduses.“;</w:t>
      </w:r>
    </w:p>
    <w:p w14:paraId="5B822B15" w14:textId="77777777" w:rsidR="00EA6AB2" w:rsidRPr="00EA6AB2" w:rsidRDefault="00EA6AB2" w:rsidP="00EA6AB2">
      <w:pPr>
        <w:spacing w:after="60" w:line="240" w:lineRule="auto"/>
        <w:contextualSpacing/>
        <w:jc w:val="both"/>
        <w:rPr>
          <w:rFonts w:ascii="Times New Roman" w:hAnsi="Times New Roman" w:cs="Times New Roman"/>
        </w:rPr>
      </w:pPr>
    </w:p>
    <w:p w14:paraId="061B081A" w14:textId="2BBB99F9"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8) </w:t>
      </w:r>
      <w:r w:rsidRPr="00EA6AB2">
        <w:rPr>
          <w:rFonts w:ascii="Times New Roman" w:hAnsi="Times New Roman" w:cs="Times New Roman"/>
        </w:rPr>
        <w:t>paragrahvi 12</w:t>
      </w:r>
      <w:r w:rsidRPr="00EA6AB2">
        <w:rPr>
          <w:rFonts w:ascii="Times New Roman" w:hAnsi="Times New Roman" w:cs="Times New Roman"/>
          <w:vertAlign w:val="superscript"/>
        </w:rPr>
        <w:t>1</w:t>
      </w:r>
      <w:r w:rsidRPr="00EA6AB2">
        <w:rPr>
          <w:rFonts w:ascii="Times New Roman" w:hAnsi="Times New Roman" w:cs="Times New Roman"/>
        </w:rPr>
        <w:t xml:space="preserve"> lõikest 5 jäetakse välja tekstiosa „asutab ja selle“;</w:t>
      </w:r>
    </w:p>
    <w:p w14:paraId="570EBB06" w14:textId="77777777" w:rsidR="00EA6AB2" w:rsidRPr="00EA6AB2" w:rsidRDefault="00EA6AB2" w:rsidP="00EA6AB2">
      <w:pPr>
        <w:spacing w:after="60" w:line="240" w:lineRule="auto"/>
        <w:contextualSpacing/>
        <w:jc w:val="both"/>
        <w:rPr>
          <w:rFonts w:ascii="Times New Roman" w:hAnsi="Times New Roman" w:cs="Times New Roman"/>
        </w:rPr>
      </w:pPr>
    </w:p>
    <w:p w14:paraId="561290A8" w14:textId="6B29BFA7"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9) </w:t>
      </w:r>
      <w:r w:rsidRPr="00EA6AB2">
        <w:rPr>
          <w:rFonts w:ascii="Times New Roman" w:hAnsi="Times New Roman" w:cs="Times New Roman"/>
        </w:rPr>
        <w:t>paragrahvi 12</w:t>
      </w:r>
      <w:r w:rsidRPr="00EA6AB2">
        <w:rPr>
          <w:rFonts w:ascii="Times New Roman" w:hAnsi="Times New Roman" w:cs="Times New Roman"/>
          <w:vertAlign w:val="superscript"/>
        </w:rPr>
        <w:t>1</w:t>
      </w:r>
      <w:r w:rsidRPr="00EA6AB2">
        <w:rPr>
          <w:rFonts w:ascii="Times New Roman" w:hAnsi="Times New Roman" w:cs="Times New Roman"/>
        </w:rPr>
        <w:t xml:space="preserve"> lõikest 8 jäetakse välja tekstiosa „ning on tunnistatud asutusesiseseks kasutamiseks mõeldud teabeks“;</w:t>
      </w:r>
    </w:p>
    <w:p w14:paraId="3BAA47C7" w14:textId="77777777" w:rsidR="00EA6AB2" w:rsidRPr="00EA6AB2" w:rsidRDefault="00EA6AB2" w:rsidP="00EA6AB2">
      <w:pPr>
        <w:spacing w:after="60" w:line="240" w:lineRule="auto"/>
        <w:contextualSpacing/>
        <w:jc w:val="both"/>
        <w:rPr>
          <w:rFonts w:ascii="Times New Roman" w:hAnsi="Times New Roman" w:cs="Times New Roman"/>
        </w:rPr>
      </w:pPr>
    </w:p>
    <w:p w14:paraId="21445440" w14:textId="0E907C8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10) </w:t>
      </w:r>
      <w:r w:rsidRPr="00EA6AB2">
        <w:rPr>
          <w:rFonts w:ascii="Times New Roman" w:hAnsi="Times New Roman" w:cs="Times New Roman"/>
        </w:rPr>
        <w:t>paragrahvi 25 tekstist jäetakse välja tekstiosa „konsulaararhiivi,“;</w:t>
      </w:r>
    </w:p>
    <w:p w14:paraId="58061BB6" w14:textId="77777777" w:rsidR="00EA6AB2" w:rsidRPr="00EA6AB2" w:rsidRDefault="00EA6AB2" w:rsidP="00EA6AB2">
      <w:pPr>
        <w:spacing w:after="60" w:line="240" w:lineRule="auto"/>
        <w:contextualSpacing/>
        <w:jc w:val="both"/>
        <w:rPr>
          <w:rFonts w:ascii="Times New Roman" w:hAnsi="Times New Roman" w:cs="Times New Roman"/>
        </w:rPr>
      </w:pPr>
    </w:p>
    <w:p w14:paraId="5560DF35" w14:textId="5535F863"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11) </w:t>
      </w:r>
      <w:r w:rsidRPr="00EA6AB2">
        <w:rPr>
          <w:rFonts w:ascii="Times New Roman" w:hAnsi="Times New Roman" w:cs="Times New Roman"/>
        </w:rPr>
        <w:t>seadus</w:t>
      </w:r>
      <w:ins w:id="8" w:author="Katariina Kärsten - JUSTDIGI" w:date="2026-02-16T12:38:00Z" w16du:dateUtc="2026-02-16T10:38:00Z">
        <w:r w:rsidR="009F0D52">
          <w:rPr>
            <w:rFonts w:ascii="Times New Roman" w:hAnsi="Times New Roman" w:cs="Times New Roman"/>
          </w:rPr>
          <w:t>e</w:t>
        </w:r>
      </w:ins>
      <w:del w:id="9" w:author="Katariina Kärsten - JUSTDIGI" w:date="2026-02-16T12:38:00Z" w16du:dateUtc="2026-02-16T10:38:00Z">
        <w:r w:rsidRPr="00EA6AB2" w:rsidDel="009F0D52">
          <w:rPr>
            <w:rFonts w:ascii="Times New Roman" w:hAnsi="Times New Roman" w:cs="Times New Roman"/>
          </w:rPr>
          <w:delText>t</w:delText>
        </w:r>
      </w:del>
      <w:r w:rsidRPr="00EA6AB2">
        <w:rPr>
          <w:rFonts w:ascii="Times New Roman" w:hAnsi="Times New Roman" w:cs="Times New Roman"/>
        </w:rPr>
        <w:t xml:space="preserve"> </w:t>
      </w:r>
      <w:commentRangeStart w:id="10"/>
      <w:ins w:id="11" w:author="Katariina Kärsten - JUSTDIGI" w:date="2026-02-16T12:38:00Z" w16du:dateUtc="2026-02-16T10:38:00Z">
        <w:r w:rsidR="009F0D52">
          <w:rPr>
            <w:rFonts w:ascii="Times New Roman" w:hAnsi="Times New Roman" w:cs="Times New Roman"/>
          </w:rPr>
          <w:t>3. peatükki</w:t>
        </w:r>
        <w:commentRangeEnd w:id="10"/>
        <w:r w:rsidR="00773F47">
          <w:rPr>
            <w:rStyle w:val="Kommentaariviide"/>
          </w:rPr>
          <w:commentReference w:id="10"/>
        </w:r>
        <w:r w:rsidR="009F0D52">
          <w:rPr>
            <w:rFonts w:ascii="Times New Roman" w:hAnsi="Times New Roman" w:cs="Times New Roman"/>
          </w:rPr>
          <w:t xml:space="preserve"> </w:t>
        </w:r>
      </w:ins>
      <w:r w:rsidRPr="00EA6AB2">
        <w:rPr>
          <w:rFonts w:ascii="Times New Roman" w:hAnsi="Times New Roman" w:cs="Times New Roman"/>
        </w:rPr>
        <w:t>täiendatakse §-dega 25</w:t>
      </w:r>
      <w:r w:rsidRPr="00EA6AB2">
        <w:rPr>
          <w:rFonts w:ascii="Times New Roman" w:hAnsi="Times New Roman" w:cs="Times New Roman"/>
          <w:vertAlign w:val="superscript"/>
        </w:rPr>
        <w:t>1</w:t>
      </w:r>
      <w:r w:rsidRPr="00EA6AB2">
        <w:rPr>
          <w:rFonts w:ascii="Times New Roman" w:hAnsi="Times New Roman" w:cs="Times New Roman"/>
        </w:rPr>
        <w:t xml:space="preserve"> ja 25</w:t>
      </w:r>
      <w:r w:rsidRPr="00EA6AB2">
        <w:rPr>
          <w:rFonts w:ascii="Times New Roman" w:hAnsi="Times New Roman" w:cs="Times New Roman"/>
          <w:vertAlign w:val="superscript"/>
        </w:rPr>
        <w:t>2</w:t>
      </w:r>
      <w:r w:rsidRPr="00EA6AB2">
        <w:rPr>
          <w:rFonts w:ascii="Times New Roman" w:hAnsi="Times New Roman" w:cs="Times New Roman"/>
        </w:rPr>
        <w:t xml:space="preserve"> järgmises sõnastuses:</w:t>
      </w:r>
    </w:p>
    <w:p w14:paraId="005FEACB"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25</w:t>
      </w:r>
      <w:r w:rsidRPr="00EA6AB2">
        <w:rPr>
          <w:rFonts w:ascii="Times New Roman" w:hAnsi="Times New Roman" w:cs="Times New Roman"/>
          <w:b/>
          <w:vertAlign w:val="superscript"/>
        </w:rPr>
        <w:t>1</w:t>
      </w:r>
      <w:r w:rsidRPr="00EA6AB2">
        <w:rPr>
          <w:rFonts w:ascii="Times New Roman" w:hAnsi="Times New Roman" w:cs="Times New Roman"/>
          <w:b/>
        </w:rPr>
        <w:t>. Aukonsuliks kandideerija ja aukonsuli isikuandmete töötlemine</w:t>
      </w:r>
    </w:p>
    <w:p w14:paraId="7ABF2EDB" w14:textId="241895AD"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 xml:space="preserve">Välisministeerium töötleb aukonsuliks kandideerija ja aukonsuli isikuandmeid </w:t>
      </w:r>
      <w:proofErr w:type="spellStart"/>
      <w:r w:rsidRPr="00EA6AB2">
        <w:rPr>
          <w:rFonts w:ascii="Times New Roman" w:hAnsi="Times New Roman" w:cs="Times New Roman"/>
        </w:rPr>
        <w:t>välissuhtlemisseaduse</w:t>
      </w:r>
      <w:proofErr w:type="spellEnd"/>
      <w:r w:rsidRPr="00EA6AB2">
        <w:rPr>
          <w:rFonts w:ascii="Times New Roman" w:hAnsi="Times New Roman" w:cs="Times New Roman"/>
        </w:rPr>
        <w:t xml:space="preserve"> § 9 lõike 14 punkti </w:t>
      </w:r>
      <w:commentRangeStart w:id="12"/>
      <w:r w:rsidRPr="00EA6AB2">
        <w:rPr>
          <w:rFonts w:ascii="Times New Roman" w:hAnsi="Times New Roman" w:cs="Times New Roman"/>
        </w:rPr>
        <w:t>10</w:t>
      </w:r>
      <w:commentRangeEnd w:id="12"/>
      <w:r w:rsidR="00AE0B7F">
        <w:rPr>
          <w:rStyle w:val="Kommentaariviide"/>
        </w:rPr>
        <w:commentReference w:id="12"/>
      </w:r>
      <w:r w:rsidRPr="00EA6AB2">
        <w:rPr>
          <w:rFonts w:ascii="Times New Roman" w:hAnsi="Times New Roman" w:cs="Times New Roman"/>
        </w:rPr>
        <w:t xml:space="preserve"> ja §</w:t>
      </w:r>
      <w:r w:rsidR="00125700">
        <w:rPr>
          <w:rFonts w:ascii="Times New Roman" w:hAnsi="Times New Roman" w:cs="Times New Roman"/>
        </w:rPr>
        <w:t xml:space="preserve"> </w:t>
      </w:r>
      <w:r w:rsidRPr="00EA6AB2">
        <w:rPr>
          <w:rFonts w:ascii="Times New Roman" w:hAnsi="Times New Roman" w:cs="Times New Roman"/>
        </w:rPr>
        <w:t>11</w:t>
      </w:r>
      <w:r w:rsidRPr="00EA6AB2">
        <w:rPr>
          <w:rFonts w:ascii="Times New Roman" w:hAnsi="Times New Roman" w:cs="Times New Roman"/>
          <w:vertAlign w:val="superscript"/>
        </w:rPr>
        <w:t>7</w:t>
      </w:r>
      <w:r w:rsidR="00125700">
        <w:rPr>
          <w:rFonts w:ascii="Times New Roman" w:hAnsi="Times New Roman" w:cs="Times New Roman"/>
        </w:rPr>
        <w:t xml:space="preserve"> kohaselt.</w:t>
      </w:r>
    </w:p>
    <w:p w14:paraId="328EADDD" w14:textId="77777777" w:rsidR="00EA6AB2" w:rsidRDefault="00EA6AB2" w:rsidP="00EA6AB2">
      <w:pPr>
        <w:spacing w:after="60" w:line="240" w:lineRule="auto"/>
        <w:contextualSpacing/>
        <w:jc w:val="both"/>
        <w:rPr>
          <w:rFonts w:ascii="Times New Roman" w:hAnsi="Times New Roman" w:cs="Times New Roman"/>
          <w:b/>
        </w:rPr>
      </w:pPr>
    </w:p>
    <w:p w14:paraId="137581D9" w14:textId="7D61F8B2"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25</w:t>
      </w:r>
      <w:r w:rsidRPr="00EA6AB2">
        <w:rPr>
          <w:rFonts w:ascii="Times New Roman" w:hAnsi="Times New Roman" w:cs="Times New Roman"/>
          <w:b/>
          <w:vertAlign w:val="superscript"/>
        </w:rPr>
        <w:t>2</w:t>
      </w:r>
      <w:r w:rsidRPr="00EA6AB2">
        <w:rPr>
          <w:rFonts w:ascii="Times New Roman" w:hAnsi="Times New Roman" w:cs="Times New Roman"/>
          <w:b/>
        </w:rPr>
        <w:t>. Isikuandmete töötlemine aukonsuli poolt</w:t>
      </w:r>
    </w:p>
    <w:p w14:paraId="1E030E1E"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(1) Aukonsul töötleb isikuandmeid konsulaarteenuse ja konsulaarabi osutamiseks käesolevas seaduses sätestatud alustel ja korras.</w:t>
      </w:r>
    </w:p>
    <w:p w14:paraId="764155C9" w14:textId="4B5DCA1E"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 xml:space="preserve">(2) Aukonsul töötleb käesoleva seaduse § 12 lõikes 3 nimetatud isikuandmeid ja § 12 lõike 1 alusel antud valdkonna eest vastutava ministri määruses sätestatud isikuandmeid käesolevas seaduses </w:t>
      </w:r>
      <w:r w:rsidR="00125700">
        <w:rPr>
          <w:rFonts w:ascii="Times New Roman" w:hAnsi="Times New Roman" w:cs="Times New Roman"/>
        </w:rPr>
        <w:t>ettenähtud</w:t>
      </w:r>
      <w:r w:rsidRPr="00EA6AB2">
        <w:rPr>
          <w:rFonts w:ascii="Times New Roman" w:hAnsi="Times New Roman" w:cs="Times New Roman"/>
        </w:rPr>
        <w:t xml:space="preserve"> erisustega.</w:t>
      </w:r>
    </w:p>
    <w:p w14:paraId="4384E566" w14:textId="26B0D206"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(3) Aukonsul edastab isikuandmeid sisaldava teabe Eesti Vabariigi välisesindusele või Välisministeeriumi konsulaarosakonnale ja hävitab selle pärast konsulaarteenuse või konsulaarabi osutamist.“;</w:t>
      </w:r>
    </w:p>
    <w:p w14:paraId="3FF613A9" w14:textId="77777777" w:rsidR="00EA6AB2" w:rsidRPr="00EA6AB2" w:rsidRDefault="00EA6AB2" w:rsidP="00EA6AB2">
      <w:pPr>
        <w:spacing w:after="60" w:line="240" w:lineRule="auto"/>
        <w:contextualSpacing/>
        <w:jc w:val="both"/>
        <w:rPr>
          <w:rFonts w:ascii="Times New Roman" w:hAnsi="Times New Roman" w:cs="Times New Roman"/>
        </w:rPr>
      </w:pPr>
    </w:p>
    <w:p w14:paraId="27A89B30" w14:textId="71CDAD45" w:rsidR="00BC7BBE" w:rsidRPr="008B1E43" w:rsidRDefault="00BC7BBE" w:rsidP="00BC7BBE">
      <w:pPr>
        <w:spacing w:after="60"/>
        <w:contextualSpacing/>
        <w:jc w:val="both"/>
        <w:rPr>
          <w:rFonts w:ascii="Times New Roman" w:hAnsi="Times New Roman" w:cs="Times New Roman"/>
          <w:szCs w:val="24"/>
        </w:rPr>
      </w:pPr>
      <w:r>
        <w:rPr>
          <w:rFonts w:ascii="Times New Roman" w:hAnsi="Times New Roman" w:cs="Times New Roman"/>
          <w:b/>
          <w:szCs w:val="24"/>
        </w:rPr>
        <w:t>12</w:t>
      </w:r>
      <w:r w:rsidRPr="008B1E43">
        <w:rPr>
          <w:rFonts w:ascii="Times New Roman" w:hAnsi="Times New Roman" w:cs="Times New Roman"/>
          <w:b/>
          <w:szCs w:val="24"/>
        </w:rPr>
        <w:t xml:space="preserve">) </w:t>
      </w:r>
      <w:r w:rsidRPr="008B1E43">
        <w:rPr>
          <w:rFonts w:ascii="Times New Roman" w:hAnsi="Times New Roman" w:cs="Times New Roman"/>
          <w:szCs w:val="24"/>
        </w:rPr>
        <w:t>paragrahvi 26 täiendatakse lõikega 2</w:t>
      </w:r>
      <w:r w:rsidRPr="008B1E43">
        <w:rPr>
          <w:rFonts w:ascii="Times New Roman" w:hAnsi="Times New Roman" w:cs="Times New Roman"/>
          <w:szCs w:val="24"/>
          <w:vertAlign w:val="superscript"/>
        </w:rPr>
        <w:t>1</w:t>
      </w:r>
      <w:r w:rsidRPr="008B1E43">
        <w:rPr>
          <w:rFonts w:ascii="Times New Roman" w:hAnsi="Times New Roman" w:cs="Times New Roman"/>
          <w:szCs w:val="24"/>
        </w:rPr>
        <w:t xml:space="preserve"> järgmises sõnastuses:</w:t>
      </w:r>
    </w:p>
    <w:p w14:paraId="0A564633" w14:textId="77777777" w:rsidR="00BC7BBE" w:rsidRDefault="00BC7BBE" w:rsidP="00BC7BBE">
      <w:pPr>
        <w:spacing w:after="60"/>
        <w:contextualSpacing/>
        <w:jc w:val="both"/>
        <w:rPr>
          <w:rFonts w:ascii="Times New Roman" w:hAnsi="Times New Roman" w:cs="Times New Roman"/>
          <w:szCs w:val="24"/>
        </w:rPr>
      </w:pPr>
      <w:r w:rsidRPr="008B1E43">
        <w:rPr>
          <w:rFonts w:ascii="Times New Roman" w:hAnsi="Times New Roman" w:cs="Times New Roman"/>
          <w:szCs w:val="24"/>
        </w:rPr>
        <w:t>„(2</w:t>
      </w:r>
      <w:r w:rsidRPr="008B1E43">
        <w:rPr>
          <w:rFonts w:ascii="Times New Roman" w:hAnsi="Times New Roman" w:cs="Times New Roman"/>
          <w:szCs w:val="24"/>
          <w:vertAlign w:val="superscript"/>
        </w:rPr>
        <w:t>1</w:t>
      </w:r>
      <w:r w:rsidRPr="008B1E43">
        <w:rPr>
          <w:rFonts w:ascii="Times New Roman" w:hAnsi="Times New Roman" w:cs="Times New Roman"/>
          <w:szCs w:val="24"/>
        </w:rPr>
        <w:t>) Konsulaarsekretär võib osutada käesoleva seaduse § 27 lõikes 1 nimetatud konsulaarteenuseid, juhul kui tegemist ei ole esmakordse Eesti kodaniku passi või isikutunnistuse taotlemisega.“;</w:t>
      </w:r>
    </w:p>
    <w:p w14:paraId="43CD50EA" w14:textId="77777777" w:rsidR="00BC7BBE" w:rsidRDefault="00BC7BBE" w:rsidP="00EA6AB2">
      <w:pPr>
        <w:spacing w:after="60" w:line="240" w:lineRule="auto"/>
        <w:contextualSpacing/>
        <w:jc w:val="both"/>
        <w:rPr>
          <w:rFonts w:ascii="Times New Roman" w:hAnsi="Times New Roman" w:cs="Times New Roman"/>
          <w:b/>
        </w:rPr>
      </w:pPr>
    </w:p>
    <w:p w14:paraId="3C7C0604" w14:textId="76719103"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sidR="00BC7BBE">
        <w:rPr>
          <w:rFonts w:ascii="Times New Roman" w:hAnsi="Times New Roman" w:cs="Times New Roman"/>
          <w:b/>
        </w:rPr>
        <w:t>3</w:t>
      </w:r>
      <w:r w:rsidRPr="00EA6AB2">
        <w:rPr>
          <w:rFonts w:ascii="Times New Roman" w:hAnsi="Times New Roman" w:cs="Times New Roman"/>
          <w:b/>
        </w:rPr>
        <w:t xml:space="preserve">) </w:t>
      </w:r>
      <w:r w:rsidRPr="00EA6AB2">
        <w:rPr>
          <w:rFonts w:ascii="Times New Roman" w:hAnsi="Times New Roman" w:cs="Times New Roman"/>
        </w:rPr>
        <w:t>paragrahvi 27 pealkiri</w:t>
      </w:r>
      <w:ins w:id="13" w:author="Katariina Kärsten - JUSTDIGI" w:date="2026-02-16T12:44:00Z" w16du:dateUtc="2026-02-16T10:44:00Z">
        <w:r w:rsidR="00DE18F1">
          <w:rPr>
            <w:rFonts w:ascii="Times New Roman" w:hAnsi="Times New Roman" w:cs="Times New Roman"/>
          </w:rPr>
          <w:t xml:space="preserve"> </w:t>
        </w:r>
        <w:commentRangeStart w:id="14"/>
        <w:r w:rsidR="00DE18F1">
          <w:rPr>
            <w:rFonts w:ascii="Times New Roman" w:hAnsi="Times New Roman" w:cs="Times New Roman"/>
          </w:rPr>
          <w:t>ja lõige 1</w:t>
        </w:r>
      </w:ins>
      <w:commentRangeEnd w:id="14"/>
      <w:ins w:id="15" w:author="Katariina Kärsten - JUSTDIGI" w:date="2026-02-16T12:45:00Z" w16du:dateUtc="2026-02-16T10:45:00Z">
        <w:r w:rsidR="008A7C15">
          <w:rPr>
            <w:rStyle w:val="Kommentaariviide"/>
          </w:rPr>
          <w:commentReference w:id="14"/>
        </w:r>
      </w:ins>
      <w:r w:rsidRPr="00EA6AB2">
        <w:rPr>
          <w:rFonts w:ascii="Times New Roman" w:hAnsi="Times New Roman" w:cs="Times New Roman"/>
        </w:rPr>
        <w:t xml:space="preserve"> muudetakse ja sõnastatakse järgmiselt:</w:t>
      </w:r>
    </w:p>
    <w:p w14:paraId="7CFF8E55" w14:textId="0870CCB9"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27. Eesti kodaniku passi ja isikutunnistuse väljaandmise taotluse edastamine ning passi ja isikutunnistuse väljastamine</w:t>
      </w:r>
      <w:del w:id="16" w:author="Katariina Kärsten - JUSTDIGI" w:date="2026-02-16T12:45:00Z" w16du:dateUtc="2026-02-16T10:45:00Z">
        <w:r w:rsidRPr="00EA6AB2" w:rsidDel="008A7C15">
          <w:rPr>
            <w:rFonts w:ascii="Times New Roman" w:hAnsi="Times New Roman" w:cs="Times New Roman"/>
          </w:rPr>
          <w:delText>“;</w:delText>
        </w:r>
      </w:del>
    </w:p>
    <w:p w14:paraId="312C3282" w14:textId="78267E54" w:rsidR="00EA6AB2" w:rsidRPr="00EA6AB2" w:rsidDel="008A7C15" w:rsidRDefault="00EA6AB2" w:rsidP="00EA6AB2">
      <w:pPr>
        <w:spacing w:after="60" w:line="240" w:lineRule="auto"/>
        <w:contextualSpacing/>
        <w:jc w:val="both"/>
        <w:rPr>
          <w:del w:id="17" w:author="Katariina Kärsten - JUSTDIGI" w:date="2026-02-16T12:45:00Z" w16du:dateUtc="2026-02-16T10:45:00Z"/>
          <w:rFonts w:ascii="Times New Roman" w:hAnsi="Times New Roman" w:cs="Times New Roman"/>
        </w:rPr>
      </w:pPr>
    </w:p>
    <w:p w14:paraId="73044CA2" w14:textId="70926ABA" w:rsidR="005C3207" w:rsidRPr="00EA6AB2" w:rsidDel="00AE7A1F" w:rsidRDefault="00AE7A1F" w:rsidP="00EA6AB2">
      <w:pPr>
        <w:spacing w:after="60" w:line="240" w:lineRule="auto"/>
        <w:contextualSpacing/>
        <w:jc w:val="both"/>
        <w:rPr>
          <w:del w:id="18" w:author="Katariina Kärsten - JUSTDIGI" w:date="2026-02-16T12:45:00Z" w16du:dateUtc="2026-02-16T10:45:00Z"/>
          <w:rFonts w:ascii="Times New Roman" w:hAnsi="Times New Roman" w:cs="Times New Roman"/>
        </w:rPr>
      </w:pPr>
      <w:ins w:id="19" w:author="Katariina Kärsten - JUSTDIGI" w:date="2026-02-16T12:45:00Z" w16du:dateUtc="2026-02-16T10:45:00Z">
        <w:r w:rsidRPr="00EA6AB2" w:rsidDel="00AE7A1F">
          <w:rPr>
            <w:rFonts w:ascii="Times New Roman" w:hAnsi="Times New Roman" w:cs="Times New Roman"/>
            <w:b/>
          </w:rPr>
          <w:t xml:space="preserve"> </w:t>
        </w:r>
      </w:ins>
      <w:del w:id="20" w:author="Katariina Kärsten - JUSTDIGI" w:date="2026-02-16T12:45:00Z" w16du:dateUtc="2026-02-16T10:45:00Z">
        <w:r w:rsidR="00BE34AD" w:rsidRPr="00EA6AB2" w:rsidDel="00AE7A1F">
          <w:rPr>
            <w:rFonts w:ascii="Times New Roman" w:hAnsi="Times New Roman" w:cs="Times New Roman"/>
            <w:b/>
          </w:rPr>
          <w:delText>1</w:delText>
        </w:r>
        <w:r w:rsidR="00BC7BBE" w:rsidDel="00AE7A1F">
          <w:rPr>
            <w:rFonts w:ascii="Times New Roman" w:hAnsi="Times New Roman" w:cs="Times New Roman"/>
            <w:b/>
          </w:rPr>
          <w:delText>4</w:delText>
        </w:r>
        <w:r w:rsidR="00BE34AD" w:rsidRPr="00EA6AB2" w:rsidDel="00AE7A1F">
          <w:rPr>
            <w:rFonts w:ascii="Times New Roman" w:hAnsi="Times New Roman" w:cs="Times New Roman"/>
            <w:b/>
          </w:rPr>
          <w:delText xml:space="preserve">) </w:delText>
        </w:r>
        <w:r w:rsidR="00BE34AD" w:rsidRPr="00EA6AB2" w:rsidDel="00AE7A1F">
          <w:rPr>
            <w:rFonts w:ascii="Times New Roman" w:hAnsi="Times New Roman" w:cs="Times New Roman"/>
          </w:rPr>
          <w:delText>paragrahvi 27 lõige 1 muudetakse ja sõnastatakse järgmiselt:</w:delText>
        </w:r>
      </w:del>
    </w:p>
    <w:p w14:paraId="06FCE980" w14:textId="794F418B" w:rsidR="005C3207" w:rsidRDefault="00BE34AD" w:rsidP="00EA6AB2">
      <w:pPr>
        <w:spacing w:after="60" w:line="240" w:lineRule="auto"/>
        <w:contextualSpacing/>
        <w:jc w:val="both"/>
        <w:rPr>
          <w:rFonts w:ascii="Times New Roman" w:hAnsi="Times New Roman" w:cs="Times New Roman"/>
        </w:rPr>
      </w:pPr>
      <w:del w:id="21" w:author="Katariina Kärsten - JUSTDIGI" w:date="2026-02-16T12:45:00Z" w16du:dateUtc="2026-02-16T10:45:00Z">
        <w:r w:rsidRPr="00EA6AB2" w:rsidDel="00AE7A1F">
          <w:rPr>
            <w:rFonts w:ascii="Times New Roman" w:hAnsi="Times New Roman" w:cs="Times New Roman"/>
          </w:rPr>
          <w:delText>„</w:delText>
        </w:r>
      </w:del>
      <w:r w:rsidRPr="00EA6AB2">
        <w:rPr>
          <w:rFonts w:ascii="Times New Roman" w:hAnsi="Times New Roman" w:cs="Times New Roman"/>
        </w:rPr>
        <w:t>(1) Konsulaarametnik edastab Eesti kodaniku passi ja isikutunnistuse taotluse menetlusse võtmiseks Politsei- ja Piirivalveametile isikut tõendavate dokumentide seaduse kohaselt.“;</w:t>
      </w:r>
    </w:p>
    <w:p w14:paraId="4BB6501C" w14:textId="77777777" w:rsidR="00EA6AB2" w:rsidRPr="00EA6AB2" w:rsidRDefault="00EA6AB2" w:rsidP="00EA6AB2">
      <w:pPr>
        <w:spacing w:after="60" w:line="240" w:lineRule="auto"/>
        <w:contextualSpacing/>
        <w:jc w:val="both"/>
        <w:rPr>
          <w:rFonts w:ascii="Times New Roman" w:hAnsi="Times New Roman" w:cs="Times New Roman"/>
        </w:rPr>
      </w:pPr>
    </w:p>
    <w:p w14:paraId="2F9696B6" w14:textId="3A28D5B2"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sidR="00BC7BBE">
        <w:rPr>
          <w:rFonts w:ascii="Times New Roman" w:hAnsi="Times New Roman" w:cs="Times New Roman"/>
          <w:b/>
        </w:rPr>
        <w:t>5</w:t>
      </w:r>
      <w:r w:rsidRPr="00EA6AB2">
        <w:rPr>
          <w:rFonts w:ascii="Times New Roman" w:hAnsi="Times New Roman" w:cs="Times New Roman"/>
          <w:b/>
        </w:rPr>
        <w:t xml:space="preserve">) </w:t>
      </w:r>
      <w:r w:rsidRPr="00EA6AB2">
        <w:rPr>
          <w:rFonts w:ascii="Times New Roman" w:hAnsi="Times New Roman" w:cs="Times New Roman"/>
        </w:rPr>
        <w:t>paragrahvi 27 lõikest 3 jäetakse välja tekstiosa „</w:t>
      </w:r>
      <w:commentRangeStart w:id="22"/>
      <w:r w:rsidRPr="00EA6AB2">
        <w:rPr>
          <w:rFonts w:ascii="Times New Roman" w:hAnsi="Times New Roman" w:cs="Times New Roman"/>
        </w:rPr>
        <w:t>ja digitaalse isikutunnistuse</w:t>
      </w:r>
      <w:commentRangeEnd w:id="22"/>
      <w:r w:rsidR="002D2ACA">
        <w:rPr>
          <w:rStyle w:val="Kommentaariviide"/>
        </w:rPr>
        <w:commentReference w:id="22"/>
      </w:r>
      <w:r w:rsidRPr="00EA6AB2">
        <w:rPr>
          <w:rFonts w:ascii="Times New Roman" w:hAnsi="Times New Roman" w:cs="Times New Roman"/>
        </w:rPr>
        <w:t>“;</w:t>
      </w:r>
    </w:p>
    <w:p w14:paraId="314D0702" w14:textId="77777777" w:rsidR="00EA6AB2" w:rsidRPr="00EA6AB2" w:rsidRDefault="00EA6AB2" w:rsidP="00EA6AB2">
      <w:pPr>
        <w:spacing w:after="60" w:line="240" w:lineRule="auto"/>
        <w:contextualSpacing/>
        <w:jc w:val="both"/>
        <w:rPr>
          <w:rFonts w:ascii="Times New Roman" w:hAnsi="Times New Roman" w:cs="Times New Roman"/>
        </w:rPr>
      </w:pPr>
    </w:p>
    <w:p w14:paraId="3F209B56" w14:textId="0FA79D70"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sidR="00BC7BBE">
        <w:rPr>
          <w:rFonts w:ascii="Times New Roman" w:hAnsi="Times New Roman" w:cs="Times New Roman"/>
          <w:b/>
        </w:rPr>
        <w:t>6</w:t>
      </w:r>
      <w:r w:rsidRPr="00EA6AB2">
        <w:rPr>
          <w:rFonts w:ascii="Times New Roman" w:hAnsi="Times New Roman" w:cs="Times New Roman"/>
          <w:b/>
        </w:rPr>
        <w:t xml:space="preserve">) </w:t>
      </w:r>
      <w:r w:rsidRPr="00EA6AB2">
        <w:rPr>
          <w:rFonts w:ascii="Times New Roman" w:hAnsi="Times New Roman" w:cs="Times New Roman"/>
        </w:rPr>
        <w:t xml:space="preserve">paragrahvi </w:t>
      </w:r>
      <w:commentRangeStart w:id="23"/>
      <w:r w:rsidRPr="00EA6AB2">
        <w:rPr>
          <w:rFonts w:ascii="Times New Roman" w:hAnsi="Times New Roman" w:cs="Times New Roman"/>
        </w:rPr>
        <w:t>27</w:t>
      </w:r>
      <w:r w:rsidRPr="00EA6AB2">
        <w:rPr>
          <w:rFonts w:ascii="Times New Roman" w:hAnsi="Times New Roman" w:cs="Times New Roman"/>
          <w:vertAlign w:val="superscript"/>
        </w:rPr>
        <w:t>1</w:t>
      </w:r>
      <w:r w:rsidRPr="00EA6AB2">
        <w:rPr>
          <w:rFonts w:ascii="Times New Roman" w:hAnsi="Times New Roman" w:cs="Times New Roman"/>
        </w:rPr>
        <w:t xml:space="preserve"> lõige 1 tunnistatakse </w:t>
      </w:r>
      <w:commentRangeEnd w:id="23"/>
      <w:r w:rsidR="00317495">
        <w:rPr>
          <w:rStyle w:val="Kommentaariviide"/>
        </w:rPr>
        <w:commentReference w:id="23"/>
      </w:r>
      <w:commentRangeStart w:id="24"/>
      <w:r w:rsidRPr="00EA6AB2">
        <w:rPr>
          <w:rFonts w:ascii="Times New Roman" w:hAnsi="Times New Roman" w:cs="Times New Roman"/>
        </w:rPr>
        <w:t>kehtetuks;</w:t>
      </w:r>
    </w:p>
    <w:p w14:paraId="2C1F3CC9" w14:textId="77777777" w:rsidR="00EA6AB2" w:rsidRPr="00EA6AB2" w:rsidRDefault="00EA6AB2" w:rsidP="00EA6AB2">
      <w:pPr>
        <w:spacing w:after="60" w:line="240" w:lineRule="auto"/>
        <w:contextualSpacing/>
        <w:jc w:val="both"/>
        <w:rPr>
          <w:rFonts w:ascii="Times New Roman" w:hAnsi="Times New Roman" w:cs="Times New Roman"/>
        </w:rPr>
      </w:pPr>
    </w:p>
    <w:p w14:paraId="60F3F633" w14:textId="00F6B67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sidR="00BC7BBE">
        <w:rPr>
          <w:rFonts w:ascii="Times New Roman" w:hAnsi="Times New Roman" w:cs="Times New Roman"/>
          <w:b/>
        </w:rPr>
        <w:t>7</w:t>
      </w:r>
      <w:r w:rsidRPr="00EA6AB2">
        <w:rPr>
          <w:rFonts w:ascii="Times New Roman" w:hAnsi="Times New Roman" w:cs="Times New Roman"/>
          <w:b/>
        </w:rPr>
        <w:t>)</w:t>
      </w:r>
      <w:commentRangeEnd w:id="24"/>
      <w:r w:rsidR="006164CD">
        <w:rPr>
          <w:rStyle w:val="Kommentaariviide"/>
        </w:rPr>
        <w:commentReference w:id="24"/>
      </w:r>
      <w:r w:rsidRPr="00EA6AB2">
        <w:rPr>
          <w:rFonts w:ascii="Times New Roman" w:hAnsi="Times New Roman" w:cs="Times New Roman"/>
          <w:b/>
        </w:rPr>
        <w:t xml:space="preserve"> </w:t>
      </w:r>
      <w:r w:rsidRPr="00EA6AB2">
        <w:rPr>
          <w:rFonts w:ascii="Times New Roman" w:hAnsi="Times New Roman" w:cs="Times New Roman"/>
        </w:rPr>
        <w:t>paragrahvi 30 lõige 2 tunnistatakse kehtetuks;</w:t>
      </w:r>
    </w:p>
    <w:p w14:paraId="4F1923E0" w14:textId="77777777" w:rsidR="00EA6AB2" w:rsidRPr="00EA6AB2" w:rsidRDefault="00EA6AB2" w:rsidP="00EA6AB2">
      <w:pPr>
        <w:spacing w:after="60" w:line="240" w:lineRule="auto"/>
        <w:contextualSpacing/>
        <w:jc w:val="both"/>
        <w:rPr>
          <w:rFonts w:ascii="Times New Roman" w:hAnsi="Times New Roman" w:cs="Times New Roman"/>
        </w:rPr>
      </w:pPr>
    </w:p>
    <w:p w14:paraId="0A38F911" w14:textId="08E63A04"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sidR="00BC7BBE">
        <w:rPr>
          <w:rFonts w:ascii="Times New Roman" w:hAnsi="Times New Roman" w:cs="Times New Roman"/>
          <w:b/>
        </w:rPr>
        <w:t>8</w:t>
      </w:r>
      <w:r w:rsidRPr="00EA6AB2">
        <w:rPr>
          <w:rFonts w:ascii="Times New Roman" w:hAnsi="Times New Roman" w:cs="Times New Roman"/>
          <w:b/>
        </w:rPr>
        <w:t xml:space="preserve">) </w:t>
      </w:r>
      <w:r w:rsidRPr="00EA6AB2">
        <w:rPr>
          <w:rFonts w:ascii="Times New Roman" w:hAnsi="Times New Roman" w:cs="Times New Roman"/>
        </w:rPr>
        <w:t>paragrahvi 30 lõi</w:t>
      </w:r>
      <w:del w:id="25" w:author="Katariina Kärsten - JUSTDIGI" w:date="2026-02-16T12:51:00Z" w16du:dateUtc="2026-02-16T10:51:00Z">
        <w:r w:rsidRPr="00EA6AB2" w:rsidDel="004C1B6A">
          <w:rPr>
            <w:rFonts w:ascii="Times New Roman" w:hAnsi="Times New Roman" w:cs="Times New Roman"/>
          </w:rPr>
          <w:delText>g</w:delText>
        </w:r>
      </w:del>
      <w:ins w:id="26" w:author="Katariina Kärsten - JUSTDIGI" w:date="2026-02-16T12:51:00Z" w16du:dateUtc="2026-02-16T10:51:00Z">
        <w:r w:rsidR="004C1B6A">
          <w:rPr>
            <w:rFonts w:ascii="Times New Roman" w:hAnsi="Times New Roman" w:cs="Times New Roman"/>
          </w:rPr>
          <w:t>k</w:t>
        </w:r>
      </w:ins>
      <w:r w:rsidRPr="00EA6AB2">
        <w:rPr>
          <w:rFonts w:ascii="Times New Roman" w:hAnsi="Times New Roman" w:cs="Times New Roman"/>
        </w:rPr>
        <w:t>e 3</w:t>
      </w:r>
      <w:ins w:id="27" w:author="Katariina Kärsten - JUSTDIGI" w:date="2026-02-16T12:51:00Z" w16du:dateUtc="2026-02-16T10:51:00Z">
        <w:r w:rsidR="004C1B6A">
          <w:rPr>
            <w:rFonts w:ascii="Times New Roman" w:hAnsi="Times New Roman" w:cs="Times New Roman"/>
          </w:rPr>
          <w:t xml:space="preserve"> sissejuhatav lauseosa</w:t>
        </w:r>
      </w:ins>
      <w:r w:rsidRPr="00EA6AB2">
        <w:rPr>
          <w:rFonts w:ascii="Times New Roman" w:hAnsi="Times New Roman" w:cs="Times New Roman"/>
        </w:rPr>
        <w:t xml:space="preserve"> muudetakse ja sõnastatakse järgmiselt:</w:t>
      </w:r>
    </w:p>
    <w:p w14:paraId="46B7C24A" w14:textId="128219FA"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„(3) Käesoleva paragrahvi lõikes 1 ja paragrahvis 31</w:t>
      </w:r>
      <w:r w:rsidRPr="00EA6AB2">
        <w:rPr>
          <w:rFonts w:ascii="Times New Roman" w:hAnsi="Times New Roman" w:cs="Times New Roman"/>
          <w:vertAlign w:val="superscript"/>
        </w:rPr>
        <w:t>1</w:t>
      </w:r>
      <w:r w:rsidRPr="00EA6AB2">
        <w:rPr>
          <w:rFonts w:ascii="Times New Roman" w:hAnsi="Times New Roman" w:cs="Times New Roman"/>
        </w:rPr>
        <w:t xml:space="preserve"> nimetatud toiminguid tehakse tõestamisseaduse kohaselt, arvestades järgmisi erisusi:“;</w:t>
      </w:r>
    </w:p>
    <w:p w14:paraId="242B37E1" w14:textId="77777777" w:rsidR="00EA6AB2" w:rsidRPr="00EA6AB2" w:rsidRDefault="00EA6AB2" w:rsidP="00EA6AB2">
      <w:pPr>
        <w:spacing w:after="60" w:line="240" w:lineRule="auto"/>
        <w:contextualSpacing/>
        <w:jc w:val="both"/>
        <w:rPr>
          <w:rFonts w:ascii="Times New Roman" w:hAnsi="Times New Roman" w:cs="Times New Roman"/>
        </w:rPr>
      </w:pPr>
    </w:p>
    <w:p w14:paraId="12A564CE" w14:textId="4CAD1136"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1</w:t>
      </w:r>
      <w:r w:rsidR="00BC7BBE">
        <w:rPr>
          <w:rFonts w:ascii="Times New Roman" w:hAnsi="Times New Roman" w:cs="Times New Roman"/>
          <w:b/>
        </w:rPr>
        <w:t>9</w:t>
      </w:r>
      <w:r w:rsidRPr="00EA6AB2">
        <w:rPr>
          <w:rFonts w:ascii="Times New Roman" w:hAnsi="Times New Roman" w:cs="Times New Roman"/>
          <w:b/>
        </w:rPr>
        <w:t xml:space="preserve">) </w:t>
      </w:r>
      <w:r w:rsidRPr="00EA6AB2">
        <w:rPr>
          <w:rFonts w:ascii="Times New Roman" w:hAnsi="Times New Roman" w:cs="Times New Roman"/>
        </w:rPr>
        <w:t xml:space="preserve">paragrahvi 30 lõike 3 punktid 4 ja 5 </w:t>
      </w:r>
      <w:commentRangeStart w:id="28"/>
      <w:r w:rsidRPr="00EA6AB2">
        <w:rPr>
          <w:rFonts w:ascii="Times New Roman" w:hAnsi="Times New Roman" w:cs="Times New Roman"/>
        </w:rPr>
        <w:t>tunnistatakse kehtetuks;</w:t>
      </w:r>
    </w:p>
    <w:p w14:paraId="2D674637" w14:textId="77777777" w:rsidR="00EA6AB2" w:rsidRPr="00EA6AB2" w:rsidRDefault="00EA6AB2" w:rsidP="00EA6AB2">
      <w:pPr>
        <w:spacing w:after="60" w:line="240" w:lineRule="auto"/>
        <w:contextualSpacing/>
        <w:jc w:val="both"/>
        <w:rPr>
          <w:rFonts w:ascii="Times New Roman" w:hAnsi="Times New Roman" w:cs="Times New Roman"/>
        </w:rPr>
      </w:pPr>
    </w:p>
    <w:p w14:paraId="6E18F718" w14:textId="405DA361" w:rsidR="005C3207" w:rsidRDefault="00BC7BBE" w:rsidP="00EA6AB2">
      <w:pPr>
        <w:spacing w:after="60" w:line="240" w:lineRule="auto"/>
        <w:contextualSpacing/>
        <w:jc w:val="both"/>
        <w:rPr>
          <w:rFonts w:ascii="Times New Roman" w:hAnsi="Times New Roman" w:cs="Times New Roman"/>
        </w:rPr>
      </w:pPr>
      <w:r>
        <w:rPr>
          <w:rFonts w:ascii="Times New Roman" w:hAnsi="Times New Roman" w:cs="Times New Roman"/>
          <w:b/>
        </w:rPr>
        <w:t>20</w:t>
      </w:r>
      <w:r w:rsidR="00BE34AD" w:rsidRPr="00EA6AB2">
        <w:rPr>
          <w:rFonts w:ascii="Times New Roman" w:hAnsi="Times New Roman" w:cs="Times New Roman"/>
          <w:b/>
        </w:rPr>
        <w:t xml:space="preserve">) </w:t>
      </w:r>
      <w:commentRangeEnd w:id="28"/>
      <w:r w:rsidR="006164CD">
        <w:rPr>
          <w:rStyle w:val="Kommentaariviide"/>
        </w:rPr>
        <w:commentReference w:id="28"/>
      </w:r>
      <w:r w:rsidR="00BE34AD" w:rsidRPr="00EA6AB2">
        <w:rPr>
          <w:rFonts w:ascii="Times New Roman" w:hAnsi="Times New Roman" w:cs="Times New Roman"/>
        </w:rPr>
        <w:t>paragrahvi 30 lõiked 3</w:t>
      </w:r>
      <w:r w:rsidR="00BE34AD" w:rsidRPr="00EA6AB2">
        <w:rPr>
          <w:rFonts w:ascii="Times New Roman" w:hAnsi="Times New Roman" w:cs="Times New Roman"/>
          <w:vertAlign w:val="superscript"/>
        </w:rPr>
        <w:t>1</w:t>
      </w:r>
      <w:r w:rsidR="00BE34AD" w:rsidRPr="00EA6AB2">
        <w:rPr>
          <w:rFonts w:ascii="Times New Roman" w:hAnsi="Times New Roman" w:cs="Times New Roman"/>
        </w:rPr>
        <w:t xml:space="preserve"> ja 3</w:t>
      </w:r>
      <w:r w:rsidR="00BE34AD" w:rsidRPr="00EA6AB2">
        <w:rPr>
          <w:rFonts w:ascii="Times New Roman" w:hAnsi="Times New Roman" w:cs="Times New Roman"/>
          <w:vertAlign w:val="superscript"/>
        </w:rPr>
        <w:t>2</w:t>
      </w:r>
      <w:r w:rsidR="00BE34AD" w:rsidRPr="00EA6AB2">
        <w:rPr>
          <w:rFonts w:ascii="Times New Roman" w:hAnsi="Times New Roman" w:cs="Times New Roman"/>
        </w:rPr>
        <w:t xml:space="preserve"> tunnistatakse kehtetuks;</w:t>
      </w:r>
    </w:p>
    <w:p w14:paraId="39FD685F" w14:textId="77777777" w:rsidR="00EA6AB2" w:rsidRPr="00EA6AB2" w:rsidRDefault="00EA6AB2" w:rsidP="00EA6AB2">
      <w:pPr>
        <w:spacing w:after="60" w:line="240" w:lineRule="auto"/>
        <w:contextualSpacing/>
        <w:jc w:val="both"/>
        <w:rPr>
          <w:rFonts w:ascii="Times New Roman" w:hAnsi="Times New Roman" w:cs="Times New Roman"/>
        </w:rPr>
      </w:pPr>
    </w:p>
    <w:p w14:paraId="4ECC3FC4" w14:textId="49FBA0AF"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1</w:t>
      </w:r>
      <w:r w:rsidRPr="00EA6AB2">
        <w:rPr>
          <w:rFonts w:ascii="Times New Roman" w:hAnsi="Times New Roman" w:cs="Times New Roman"/>
          <w:b/>
        </w:rPr>
        <w:t xml:space="preserve">) </w:t>
      </w:r>
      <w:r w:rsidRPr="00EA6AB2">
        <w:rPr>
          <w:rFonts w:ascii="Times New Roman" w:hAnsi="Times New Roman" w:cs="Times New Roman"/>
        </w:rPr>
        <w:t>paragrahvi 30 lõige 5 muudetakse ja sõnastatakse järgmiselt:</w:t>
      </w:r>
    </w:p>
    <w:p w14:paraId="0CB71959" w14:textId="6DFD7EA0"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„(5) Käesoleva paragrahvi lõikes 1 nimetatud toimingul on samasugune tähendus kui notariaalsel tõestamistoimingul kinnitamise vormis.“;</w:t>
      </w:r>
    </w:p>
    <w:p w14:paraId="30EFA761" w14:textId="77777777" w:rsidR="00EA6AB2" w:rsidRPr="00EA6AB2" w:rsidRDefault="00EA6AB2" w:rsidP="00EA6AB2">
      <w:pPr>
        <w:spacing w:after="60" w:line="240" w:lineRule="auto"/>
        <w:contextualSpacing/>
        <w:jc w:val="both"/>
        <w:rPr>
          <w:rFonts w:ascii="Times New Roman" w:hAnsi="Times New Roman" w:cs="Times New Roman"/>
        </w:rPr>
      </w:pPr>
    </w:p>
    <w:p w14:paraId="67542852" w14:textId="7F10CF5A"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2</w:t>
      </w:r>
      <w:r w:rsidRPr="00EA6AB2">
        <w:rPr>
          <w:rFonts w:ascii="Times New Roman" w:hAnsi="Times New Roman" w:cs="Times New Roman"/>
          <w:b/>
        </w:rPr>
        <w:t xml:space="preserve">) </w:t>
      </w:r>
      <w:r w:rsidRPr="00EA6AB2">
        <w:rPr>
          <w:rFonts w:ascii="Times New Roman" w:hAnsi="Times New Roman" w:cs="Times New Roman"/>
        </w:rPr>
        <w:t>paragrahvid 30</w:t>
      </w:r>
      <w:r w:rsidRPr="00EA6AB2">
        <w:rPr>
          <w:rFonts w:ascii="Times New Roman" w:hAnsi="Times New Roman" w:cs="Times New Roman"/>
          <w:vertAlign w:val="superscript"/>
        </w:rPr>
        <w:t>1</w:t>
      </w:r>
      <w:r w:rsidRPr="00EA6AB2">
        <w:rPr>
          <w:rFonts w:ascii="Times New Roman" w:hAnsi="Times New Roman" w:cs="Times New Roman"/>
        </w:rPr>
        <w:t xml:space="preserve"> ja 31 tunnistatakse kehtetuks;</w:t>
      </w:r>
    </w:p>
    <w:p w14:paraId="742A94FA" w14:textId="77777777" w:rsidR="00EA6AB2" w:rsidRPr="00EA6AB2" w:rsidRDefault="00EA6AB2" w:rsidP="00EA6AB2">
      <w:pPr>
        <w:spacing w:after="60" w:line="240" w:lineRule="auto"/>
        <w:contextualSpacing/>
        <w:jc w:val="both"/>
        <w:rPr>
          <w:rFonts w:ascii="Times New Roman" w:hAnsi="Times New Roman" w:cs="Times New Roman"/>
        </w:rPr>
      </w:pPr>
    </w:p>
    <w:p w14:paraId="229BCC73" w14:textId="7EC62D1C"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3</w:t>
      </w:r>
      <w:r w:rsidRPr="00EA6AB2">
        <w:rPr>
          <w:rFonts w:ascii="Times New Roman" w:hAnsi="Times New Roman" w:cs="Times New Roman"/>
          <w:b/>
        </w:rPr>
        <w:t xml:space="preserve">) </w:t>
      </w:r>
      <w:r w:rsidRPr="00EA6AB2">
        <w:rPr>
          <w:rFonts w:ascii="Times New Roman" w:hAnsi="Times New Roman" w:cs="Times New Roman"/>
        </w:rPr>
        <w:t>seadust täiendatakse §-ga 31</w:t>
      </w:r>
      <w:r w:rsidRPr="00EA6AB2">
        <w:rPr>
          <w:rFonts w:ascii="Times New Roman" w:hAnsi="Times New Roman" w:cs="Times New Roman"/>
          <w:vertAlign w:val="superscript"/>
        </w:rPr>
        <w:t>1</w:t>
      </w:r>
      <w:r w:rsidRPr="00EA6AB2">
        <w:rPr>
          <w:rFonts w:ascii="Times New Roman" w:hAnsi="Times New Roman" w:cs="Times New Roman"/>
        </w:rPr>
        <w:t xml:space="preserve"> järgmises sõnastuses:</w:t>
      </w:r>
    </w:p>
    <w:p w14:paraId="4DFF1884"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31</w:t>
      </w:r>
      <w:r w:rsidRPr="00EA6AB2">
        <w:rPr>
          <w:rFonts w:ascii="Times New Roman" w:hAnsi="Times New Roman" w:cs="Times New Roman"/>
          <w:b/>
          <w:vertAlign w:val="superscript"/>
        </w:rPr>
        <w:t>1</w:t>
      </w:r>
      <w:r w:rsidRPr="00EA6AB2">
        <w:rPr>
          <w:rFonts w:ascii="Times New Roman" w:hAnsi="Times New Roman" w:cs="Times New Roman"/>
          <w:b/>
        </w:rPr>
        <w:t>. Tõestamistoiming erandkorras</w:t>
      </w:r>
    </w:p>
    <w:p w14:paraId="4E5C5765"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(1) Konsulaarametnik võib notariaalselt kinnitada avaldusi, välja arvatud pärimismenetluse algatamise avaldusi, ja volikirju erandkorras juhul, kui seda taotleb kirjalikult Eesti kodanik, kes viibib välisriigi kinnipidamisasutuses või kelle tervislik seisund ei võimalda välisriigist lahkuda või pöörduda teenuse saamiseks asukohariigi notari poole. Selline notariaalselt kinnitatud avaldus ja volikiri on võrdne Eesti notari tõestatud avalduse või volikirjaga.</w:t>
      </w:r>
    </w:p>
    <w:p w14:paraId="4791968E"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Pärandi vastuvõtmise või pärandist loobumise avaldus edastatakse pärast kinnitamist viivitamata pärimismenetlust läbiviivale notarile.</w:t>
      </w:r>
    </w:p>
    <w:p w14:paraId="3749AFC3" w14:textId="76FF46CF"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 xml:space="preserve">(3) </w:t>
      </w:r>
      <w:r w:rsidR="00F7082C">
        <w:rPr>
          <w:rFonts w:ascii="Times New Roman" w:hAnsi="Times New Roman" w:cs="Times New Roman"/>
        </w:rPr>
        <w:t>Erandkorras tehtava t</w:t>
      </w:r>
      <w:r w:rsidRPr="00EA6AB2">
        <w:rPr>
          <w:rFonts w:ascii="Times New Roman" w:hAnsi="Times New Roman" w:cs="Times New Roman"/>
        </w:rPr>
        <w:t xml:space="preserve">õestamistoimingu eest </w:t>
      </w:r>
      <w:r w:rsidR="00125700" w:rsidRPr="00125700">
        <w:rPr>
          <w:rFonts w:ascii="Times New Roman" w:hAnsi="Times New Roman" w:cs="Times New Roman"/>
        </w:rPr>
        <w:t xml:space="preserve">tuleb </w:t>
      </w:r>
      <w:r w:rsidRPr="00EA6AB2">
        <w:rPr>
          <w:rFonts w:ascii="Times New Roman" w:hAnsi="Times New Roman" w:cs="Times New Roman"/>
        </w:rPr>
        <w:t>tasuda riigilõivu.“;</w:t>
      </w:r>
    </w:p>
    <w:p w14:paraId="065859A0" w14:textId="77777777" w:rsidR="00EA6AB2" w:rsidRPr="00EA6AB2" w:rsidRDefault="00EA6AB2" w:rsidP="00EA6AB2">
      <w:pPr>
        <w:spacing w:after="60" w:line="240" w:lineRule="auto"/>
        <w:contextualSpacing/>
        <w:jc w:val="both"/>
        <w:rPr>
          <w:rFonts w:ascii="Times New Roman" w:hAnsi="Times New Roman" w:cs="Times New Roman"/>
        </w:rPr>
      </w:pPr>
    </w:p>
    <w:p w14:paraId="20E88E14" w14:textId="6A5F0A9F"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4</w:t>
      </w:r>
      <w:r w:rsidRPr="00EA6AB2">
        <w:rPr>
          <w:rFonts w:ascii="Times New Roman" w:hAnsi="Times New Roman" w:cs="Times New Roman"/>
          <w:b/>
        </w:rPr>
        <w:t xml:space="preserve">) </w:t>
      </w:r>
      <w:r w:rsidRPr="00EA6AB2">
        <w:rPr>
          <w:rFonts w:ascii="Times New Roman" w:hAnsi="Times New Roman" w:cs="Times New Roman"/>
        </w:rPr>
        <w:t xml:space="preserve">paragrahv 32 tunnistatakse </w:t>
      </w:r>
      <w:commentRangeStart w:id="29"/>
      <w:r w:rsidRPr="00EA6AB2">
        <w:rPr>
          <w:rFonts w:ascii="Times New Roman" w:hAnsi="Times New Roman" w:cs="Times New Roman"/>
        </w:rPr>
        <w:t>kehtetuks;</w:t>
      </w:r>
    </w:p>
    <w:p w14:paraId="06D2AD21" w14:textId="77777777" w:rsidR="00EA6AB2" w:rsidRPr="00EA6AB2" w:rsidRDefault="00EA6AB2" w:rsidP="00EA6AB2">
      <w:pPr>
        <w:spacing w:after="60" w:line="240" w:lineRule="auto"/>
        <w:contextualSpacing/>
        <w:jc w:val="both"/>
        <w:rPr>
          <w:rFonts w:ascii="Times New Roman" w:hAnsi="Times New Roman" w:cs="Times New Roman"/>
        </w:rPr>
      </w:pPr>
    </w:p>
    <w:p w14:paraId="149F5EA0" w14:textId="1175927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5</w:t>
      </w:r>
      <w:r w:rsidRPr="00EA6AB2">
        <w:rPr>
          <w:rFonts w:ascii="Times New Roman" w:hAnsi="Times New Roman" w:cs="Times New Roman"/>
          <w:b/>
        </w:rPr>
        <w:t xml:space="preserve">) </w:t>
      </w:r>
      <w:r w:rsidRPr="00EA6AB2">
        <w:rPr>
          <w:rFonts w:ascii="Times New Roman" w:hAnsi="Times New Roman" w:cs="Times New Roman"/>
        </w:rPr>
        <w:t>paragrahvid 34–36 tunnistatakse kehtetuks;</w:t>
      </w:r>
    </w:p>
    <w:p w14:paraId="0503659C" w14:textId="77777777" w:rsidR="00EA6AB2" w:rsidRPr="00EA6AB2" w:rsidRDefault="00EA6AB2" w:rsidP="00EA6AB2">
      <w:pPr>
        <w:spacing w:after="60" w:line="240" w:lineRule="auto"/>
        <w:contextualSpacing/>
        <w:jc w:val="both"/>
        <w:rPr>
          <w:rFonts w:ascii="Times New Roman" w:hAnsi="Times New Roman" w:cs="Times New Roman"/>
        </w:rPr>
      </w:pPr>
    </w:p>
    <w:p w14:paraId="40FDCCEF" w14:textId="7500856C"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6</w:t>
      </w:r>
      <w:r w:rsidRPr="00EA6AB2">
        <w:rPr>
          <w:rFonts w:ascii="Times New Roman" w:hAnsi="Times New Roman" w:cs="Times New Roman"/>
          <w:b/>
        </w:rPr>
        <w:t xml:space="preserve">) </w:t>
      </w:r>
      <w:commentRangeEnd w:id="29"/>
      <w:r w:rsidR="00023663">
        <w:rPr>
          <w:rStyle w:val="Kommentaariviide"/>
        </w:rPr>
        <w:commentReference w:id="29"/>
      </w:r>
      <w:r w:rsidRPr="00EA6AB2">
        <w:rPr>
          <w:rFonts w:ascii="Times New Roman" w:hAnsi="Times New Roman" w:cs="Times New Roman"/>
        </w:rPr>
        <w:t>paragrahv 40 tunnistatakse kehtetuks;</w:t>
      </w:r>
    </w:p>
    <w:p w14:paraId="1B89D533" w14:textId="77777777" w:rsidR="00EA6AB2" w:rsidRPr="00EA6AB2" w:rsidRDefault="00EA6AB2" w:rsidP="00EA6AB2">
      <w:pPr>
        <w:spacing w:after="60" w:line="240" w:lineRule="auto"/>
        <w:contextualSpacing/>
        <w:jc w:val="both"/>
        <w:rPr>
          <w:rFonts w:ascii="Times New Roman" w:hAnsi="Times New Roman" w:cs="Times New Roman"/>
        </w:rPr>
      </w:pPr>
    </w:p>
    <w:p w14:paraId="63ABB820" w14:textId="41B8D820"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7</w:t>
      </w:r>
      <w:r w:rsidRPr="00EA6AB2">
        <w:rPr>
          <w:rFonts w:ascii="Times New Roman" w:hAnsi="Times New Roman" w:cs="Times New Roman"/>
          <w:b/>
        </w:rPr>
        <w:t xml:space="preserve">) </w:t>
      </w:r>
      <w:r w:rsidRPr="00EA6AB2">
        <w:rPr>
          <w:rFonts w:ascii="Times New Roman" w:hAnsi="Times New Roman" w:cs="Times New Roman"/>
        </w:rPr>
        <w:t xml:space="preserve">paragrahvi 43 lõike 4 punkti 8 täiendatakse pärast tekstiosa „sellekohane pädevus“ tekstiosaga „ </w:t>
      </w:r>
      <w:commentRangeStart w:id="30"/>
      <w:r w:rsidRPr="00EA6AB2">
        <w:rPr>
          <w:rFonts w:ascii="Times New Roman" w:hAnsi="Times New Roman" w:cs="Times New Roman"/>
        </w:rPr>
        <w:t>või“</w:t>
      </w:r>
      <w:commentRangeEnd w:id="30"/>
      <w:r w:rsidR="00A65B8C">
        <w:rPr>
          <w:rStyle w:val="Kommentaariviide"/>
        </w:rPr>
        <w:commentReference w:id="30"/>
      </w:r>
      <w:r w:rsidRPr="00EA6AB2">
        <w:rPr>
          <w:rFonts w:ascii="Times New Roman" w:hAnsi="Times New Roman" w:cs="Times New Roman"/>
        </w:rPr>
        <w:t>;</w:t>
      </w:r>
    </w:p>
    <w:p w14:paraId="43F161EA" w14:textId="77777777" w:rsidR="00EA6AB2" w:rsidRPr="00EA6AB2" w:rsidRDefault="00EA6AB2" w:rsidP="00EA6AB2">
      <w:pPr>
        <w:spacing w:after="60" w:line="240" w:lineRule="auto"/>
        <w:contextualSpacing/>
        <w:jc w:val="both"/>
        <w:rPr>
          <w:rFonts w:ascii="Times New Roman" w:hAnsi="Times New Roman" w:cs="Times New Roman"/>
        </w:rPr>
      </w:pPr>
    </w:p>
    <w:p w14:paraId="4DC39285" w14:textId="48575323"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8</w:t>
      </w:r>
      <w:r w:rsidRPr="00EA6AB2">
        <w:rPr>
          <w:rFonts w:ascii="Times New Roman" w:hAnsi="Times New Roman" w:cs="Times New Roman"/>
          <w:b/>
        </w:rPr>
        <w:t xml:space="preserve">) </w:t>
      </w:r>
      <w:r w:rsidRPr="00EA6AB2">
        <w:rPr>
          <w:rFonts w:ascii="Times New Roman" w:hAnsi="Times New Roman" w:cs="Times New Roman"/>
        </w:rPr>
        <w:t>paragrahvi 43 lõike 4 punkt 9 tunnistatakse kehtetuks;</w:t>
      </w:r>
    </w:p>
    <w:p w14:paraId="03039210" w14:textId="77777777" w:rsidR="00EA6AB2" w:rsidRPr="00EA6AB2" w:rsidRDefault="00EA6AB2" w:rsidP="00EA6AB2">
      <w:pPr>
        <w:spacing w:after="60" w:line="240" w:lineRule="auto"/>
        <w:contextualSpacing/>
        <w:jc w:val="both"/>
        <w:rPr>
          <w:rFonts w:ascii="Times New Roman" w:hAnsi="Times New Roman" w:cs="Times New Roman"/>
        </w:rPr>
      </w:pPr>
    </w:p>
    <w:p w14:paraId="62D8CB8F" w14:textId="503ED1BA"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w:t>
      </w:r>
      <w:r w:rsidR="00BC7BBE">
        <w:rPr>
          <w:rFonts w:ascii="Times New Roman" w:hAnsi="Times New Roman" w:cs="Times New Roman"/>
          <w:b/>
        </w:rPr>
        <w:t>9</w:t>
      </w:r>
      <w:r w:rsidRPr="00EA6AB2">
        <w:rPr>
          <w:rFonts w:ascii="Times New Roman" w:hAnsi="Times New Roman" w:cs="Times New Roman"/>
          <w:b/>
        </w:rPr>
        <w:t xml:space="preserve">) </w:t>
      </w:r>
      <w:r w:rsidRPr="00EA6AB2">
        <w:rPr>
          <w:rFonts w:ascii="Times New Roman" w:hAnsi="Times New Roman" w:cs="Times New Roman"/>
        </w:rPr>
        <w:t>paragrahvi 44 lõiget 1 täiendatakse pärast tekstiosa „aukonsul edastab“ tekstiosaga „põhjendatul juhul ja “;</w:t>
      </w:r>
    </w:p>
    <w:p w14:paraId="1A6070E4" w14:textId="77777777" w:rsidR="00EA6AB2" w:rsidRPr="00EA6AB2" w:rsidRDefault="00EA6AB2" w:rsidP="00EA6AB2">
      <w:pPr>
        <w:spacing w:after="60" w:line="240" w:lineRule="auto"/>
        <w:contextualSpacing/>
        <w:jc w:val="both"/>
        <w:rPr>
          <w:rFonts w:ascii="Times New Roman" w:hAnsi="Times New Roman" w:cs="Times New Roman"/>
        </w:rPr>
      </w:pPr>
    </w:p>
    <w:p w14:paraId="32062596" w14:textId="452AAF27" w:rsidR="005C3207" w:rsidRPr="00EA6AB2" w:rsidRDefault="00BC7BBE" w:rsidP="00EA6AB2">
      <w:pPr>
        <w:spacing w:after="60" w:line="240" w:lineRule="auto"/>
        <w:contextualSpacing/>
        <w:jc w:val="both"/>
        <w:rPr>
          <w:rFonts w:ascii="Times New Roman" w:hAnsi="Times New Roman" w:cs="Times New Roman"/>
        </w:rPr>
      </w:pPr>
      <w:r>
        <w:rPr>
          <w:rFonts w:ascii="Times New Roman" w:hAnsi="Times New Roman" w:cs="Times New Roman"/>
          <w:b/>
        </w:rPr>
        <w:t>30</w:t>
      </w:r>
      <w:r w:rsidR="00BE34AD" w:rsidRPr="00EA6AB2">
        <w:rPr>
          <w:rFonts w:ascii="Times New Roman" w:hAnsi="Times New Roman" w:cs="Times New Roman"/>
          <w:b/>
        </w:rPr>
        <w:t xml:space="preserve">) </w:t>
      </w:r>
      <w:r w:rsidR="00BE34AD" w:rsidRPr="00EA6AB2">
        <w:rPr>
          <w:rFonts w:ascii="Times New Roman" w:hAnsi="Times New Roman" w:cs="Times New Roman"/>
        </w:rPr>
        <w:t xml:space="preserve">paragrahvi 47 pealkiri </w:t>
      </w:r>
      <w:commentRangeStart w:id="31"/>
      <w:ins w:id="32" w:author="Katariina Kärsten - JUSTDIGI" w:date="2026-02-16T12:29:00Z" w16du:dateUtc="2026-02-16T10:29:00Z">
        <w:r w:rsidR="00C040C4">
          <w:rPr>
            <w:rFonts w:ascii="Times New Roman" w:hAnsi="Times New Roman" w:cs="Times New Roman"/>
          </w:rPr>
          <w:t xml:space="preserve">ja lõige 1 </w:t>
        </w:r>
        <w:commentRangeEnd w:id="31"/>
        <w:r w:rsidR="00C040C4">
          <w:rPr>
            <w:rStyle w:val="Kommentaariviide"/>
          </w:rPr>
          <w:commentReference w:id="31"/>
        </w:r>
      </w:ins>
      <w:r w:rsidR="00BE34AD" w:rsidRPr="00EA6AB2">
        <w:rPr>
          <w:rFonts w:ascii="Times New Roman" w:hAnsi="Times New Roman" w:cs="Times New Roman"/>
        </w:rPr>
        <w:t>muudetakse ja sõnastatakse järgmiselt:</w:t>
      </w:r>
    </w:p>
    <w:p w14:paraId="30DCAFE7" w14:textId="3502CB09" w:rsidR="005C3207" w:rsidDel="00C040C4" w:rsidRDefault="00BE34AD" w:rsidP="00C040C4">
      <w:pPr>
        <w:spacing w:after="60" w:line="240" w:lineRule="auto"/>
        <w:contextualSpacing/>
        <w:jc w:val="both"/>
        <w:rPr>
          <w:del w:id="33" w:author="Katariina Kärsten - JUSTDIGI" w:date="2026-02-16T12:30:00Z" w16du:dateUtc="2026-02-16T10:30:00Z"/>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47. Elamisloa ja elamisõiguse taotluse edastamine ning elamisloa ja elamisõigust tõendava dokumendi väljastamine</w:t>
      </w:r>
      <w:del w:id="34" w:author="Katariina Kärsten - JUSTDIGI" w:date="2026-02-16T12:30:00Z" w16du:dateUtc="2026-02-16T10:30:00Z">
        <w:r w:rsidRPr="00EA6AB2" w:rsidDel="00C040C4">
          <w:rPr>
            <w:rFonts w:ascii="Times New Roman" w:hAnsi="Times New Roman" w:cs="Times New Roman"/>
          </w:rPr>
          <w:delText>“;</w:delText>
        </w:r>
      </w:del>
    </w:p>
    <w:p w14:paraId="6861392B" w14:textId="4733E991" w:rsidR="00EA6AB2" w:rsidRPr="00EA6AB2" w:rsidDel="00C040C4" w:rsidRDefault="00EA6AB2" w:rsidP="00C040C4">
      <w:pPr>
        <w:spacing w:after="60" w:line="240" w:lineRule="auto"/>
        <w:contextualSpacing/>
        <w:jc w:val="both"/>
        <w:rPr>
          <w:del w:id="35" w:author="Katariina Kärsten - JUSTDIGI" w:date="2026-02-16T12:30:00Z" w16du:dateUtc="2026-02-16T10:30:00Z"/>
          <w:rFonts w:ascii="Times New Roman" w:hAnsi="Times New Roman" w:cs="Times New Roman"/>
        </w:rPr>
      </w:pPr>
    </w:p>
    <w:p w14:paraId="1D55048A" w14:textId="2606537E" w:rsidR="005C3207" w:rsidRPr="00EA6AB2" w:rsidRDefault="00BE34AD" w:rsidP="00C040C4">
      <w:pPr>
        <w:spacing w:after="60" w:line="240" w:lineRule="auto"/>
        <w:contextualSpacing/>
        <w:jc w:val="both"/>
        <w:rPr>
          <w:rFonts w:ascii="Times New Roman" w:hAnsi="Times New Roman" w:cs="Times New Roman"/>
        </w:rPr>
      </w:pPr>
      <w:del w:id="36" w:author="Katariina Kärsten - JUSTDIGI" w:date="2026-02-16T12:30:00Z" w16du:dateUtc="2026-02-16T10:30:00Z">
        <w:r w:rsidRPr="00EA6AB2" w:rsidDel="00C040C4">
          <w:rPr>
            <w:rFonts w:ascii="Times New Roman" w:hAnsi="Times New Roman" w:cs="Times New Roman"/>
            <w:b/>
          </w:rPr>
          <w:delText>3</w:delText>
        </w:r>
        <w:r w:rsidR="00BC7BBE" w:rsidDel="00C040C4">
          <w:rPr>
            <w:rFonts w:ascii="Times New Roman" w:hAnsi="Times New Roman" w:cs="Times New Roman"/>
            <w:b/>
          </w:rPr>
          <w:delText>1</w:delText>
        </w:r>
        <w:r w:rsidRPr="00EA6AB2" w:rsidDel="00C040C4">
          <w:rPr>
            <w:rFonts w:ascii="Times New Roman" w:hAnsi="Times New Roman" w:cs="Times New Roman"/>
            <w:b/>
          </w:rPr>
          <w:delText xml:space="preserve">) </w:delText>
        </w:r>
        <w:r w:rsidRPr="00EA6AB2" w:rsidDel="00C040C4">
          <w:rPr>
            <w:rFonts w:ascii="Times New Roman" w:hAnsi="Times New Roman" w:cs="Times New Roman"/>
          </w:rPr>
          <w:delText>paragrahvi 47 lõige 1 muudetakse ja sõnastatakse järgmiselt:</w:delText>
        </w:r>
      </w:del>
    </w:p>
    <w:p w14:paraId="619BF0E1" w14:textId="42EF9CB5" w:rsidR="005C3207" w:rsidRDefault="00BE34AD" w:rsidP="00EA6AB2">
      <w:pPr>
        <w:spacing w:after="60" w:line="240" w:lineRule="auto"/>
        <w:contextualSpacing/>
        <w:jc w:val="both"/>
        <w:rPr>
          <w:rFonts w:ascii="Times New Roman" w:hAnsi="Times New Roman" w:cs="Times New Roman"/>
        </w:rPr>
      </w:pPr>
      <w:del w:id="37" w:author="Katariina Kärsten - JUSTDIGI" w:date="2026-02-16T12:30:00Z" w16du:dateUtc="2026-02-16T10:30:00Z">
        <w:r w:rsidRPr="00EA6AB2" w:rsidDel="00C040C4">
          <w:rPr>
            <w:rFonts w:ascii="Times New Roman" w:hAnsi="Times New Roman" w:cs="Times New Roman"/>
          </w:rPr>
          <w:delText>„</w:delText>
        </w:r>
      </w:del>
      <w:r w:rsidRPr="00EA6AB2">
        <w:rPr>
          <w:rFonts w:ascii="Times New Roman" w:hAnsi="Times New Roman" w:cs="Times New Roman"/>
        </w:rPr>
        <w:t>(1) Konsulaarametnik edastab välisriigi kodaniku elamisloa taotluse või elamisõiguse taotluse menetlusse võtmiseks Politsei- ja Piirivalveametile välismaalaste seaduse ja Euroopa Liidu kodaniku seaduse kohaselt.“;</w:t>
      </w:r>
    </w:p>
    <w:p w14:paraId="162B2CC4" w14:textId="77777777" w:rsidR="00EA6AB2" w:rsidRPr="00EA6AB2" w:rsidRDefault="00EA6AB2" w:rsidP="00EA6AB2">
      <w:pPr>
        <w:spacing w:after="60" w:line="240" w:lineRule="auto"/>
        <w:contextualSpacing/>
        <w:jc w:val="both"/>
        <w:rPr>
          <w:rFonts w:ascii="Times New Roman" w:hAnsi="Times New Roman" w:cs="Times New Roman"/>
        </w:rPr>
      </w:pPr>
    </w:p>
    <w:p w14:paraId="3674E445" w14:textId="25308A4B"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2</w:t>
      </w:r>
      <w:r w:rsidRPr="00EA6AB2">
        <w:rPr>
          <w:rFonts w:ascii="Times New Roman" w:hAnsi="Times New Roman" w:cs="Times New Roman"/>
          <w:b/>
        </w:rPr>
        <w:t xml:space="preserve">) </w:t>
      </w:r>
      <w:r w:rsidRPr="00EA6AB2">
        <w:rPr>
          <w:rFonts w:ascii="Times New Roman" w:hAnsi="Times New Roman" w:cs="Times New Roman"/>
        </w:rPr>
        <w:t>paragrahv 47</w:t>
      </w:r>
      <w:r w:rsidRPr="00EA6AB2">
        <w:rPr>
          <w:rFonts w:ascii="Times New Roman" w:hAnsi="Times New Roman" w:cs="Times New Roman"/>
          <w:vertAlign w:val="superscript"/>
        </w:rPr>
        <w:t>1</w:t>
      </w:r>
      <w:r w:rsidRPr="00EA6AB2">
        <w:rPr>
          <w:rFonts w:ascii="Times New Roman" w:hAnsi="Times New Roman" w:cs="Times New Roman"/>
        </w:rPr>
        <w:t xml:space="preserve"> </w:t>
      </w:r>
      <w:commentRangeStart w:id="38"/>
      <w:r w:rsidRPr="00EA6AB2">
        <w:rPr>
          <w:rFonts w:ascii="Times New Roman" w:hAnsi="Times New Roman" w:cs="Times New Roman"/>
        </w:rPr>
        <w:t>tunnistatakse kehtetuks;</w:t>
      </w:r>
    </w:p>
    <w:p w14:paraId="54ECEA54" w14:textId="77777777" w:rsidR="00EA6AB2" w:rsidRPr="00EA6AB2" w:rsidRDefault="00EA6AB2" w:rsidP="00EA6AB2">
      <w:pPr>
        <w:spacing w:after="60" w:line="240" w:lineRule="auto"/>
        <w:contextualSpacing/>
        <w:jc w:val="both"/>
        <w:rPr>
          <w:rFonts w:ascii="Times New Roman" w:hAnsi="Times New Roman" w:cs="Times New Roman"/>
        </w:rPr>
      </w:pPr>
    </w:p>
    <w:p w14:paraId="3D66008F" w14:textId="01B3AB36"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3</w:t>
      </w:r>
      <w:r w:rsidRPr="00EA6AB2">
        <w:rPr>
          <w:rFonts w:ascii="Times New Roman" w:hAnsi="Times New Roman" w:cs="Times New Roman"/>
          <w:b/>
        </w:rPr>
        <w:t xml:space="preserve">) </w:t>
      </w:r>
      <w:r w:rsidRPr="00EA6AB2">
        <w:rPr>
          <w:rFonts w:ascii="Times New Roman" w:hAnsi="Times New Roman" w:cs="Times New Roman"/>
        </w:rPr>
        <w:t>paragrahvi 53 lõige 6 tunnistatakse kehtetuks;</w:t>
      </w:r>
    </w:p>
    <w:p w14:paraId="681C8EF3" w14:textId="77777777" w:rsidR="00EA6AB2" w:rsidRPr="00EA6AB2" w:rsidRDefault="00EA6AB2" w:rsidP="00EA6AB2">
      <w:pPr>
        <w:spacing w:after="60" w:line="240" w:lineRule="auto"/>
        <w:contextualSpacing/>
        <w:jc w:val="both"/>
        <w:rPr>
          <w:rFonts w:ascii="Times New Roman" w:hAnsi="Times New Roman" w:cs="Times New Roman"/>
        </w:rPr>
      </w:pPr>
    </w:p>
    <w:p w14:paraId="0D305175" w14:textId="1904C167"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4</w:t>
      </w:r>
      <w:r w:rsidRPr="00EA6AB2">
        <w:rPr>
          <w:rFonts w:ascii="Times New Roman" w:hAnsi="Times New Roman" w:cs="Times New Roman"/>
          <w:b/>
        </w:rPr>
        <w:t>)</w:t>
      </w:r>
      <w:commentRangeEnd w:id="38"/>
      <w:r w:rsidR="00CE5F4B">
        <w:rPr>
          <w:rStyle w:val="Kommentaariviide"/>
        </w:rPr>
        <w:commentReference w:id="38"/>
      </w:r>
      <w:r w:rsidRPr="00EA6AB2">
        <w:rPr>
          <w:rFonts w:ascii="Times New Roman" w:hAnsi="Times New Roman" w:cs="Times New Roman"/>
          <w:b/>
        </w:rPr>
        <w:t xml:space="preserve"> </w:t>
      </w:r>
      <w:r w:rsidRPr="00EA6AB2">
        <w:rPr>
          <w:rFonts w:ascii="Times New Roman" w:hAnsi="Times New Roman" w:cs="Times New Roman"/>
        </w:rPr>
        <w:t>paragrahv 59 tunnistatakse kehtetuks;</w:t>
      </w:r>
    </w:p>
    <w:p w14:paraId="1663C81E" w14:textId="77777777" w:rsidR="00EA6AB2" w:rsidRPr="00EA6AB2" w:rsidRDefault="00EA6AB2" w:rsidP="00EA6AB2">
      <w:pPr>
        <w:spacing w:after="60" w:line="240" w:lineRule="auto"/>
        <w:contextualSpacing/>
        <w:jc w:val="both"/>
        <w:rPr>
          <w:rFonts w:ascii="Times New Roman" w:hAnsi="Times New Roman" w:cs="Times New Roman"/>
        </w:rPr>
      </w:pPr>
    </w:p>
    <w:p w14:paraId="11B1B160" w14:textId="4A4CA79A"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5</w:t>
      </w:r>
      <w:r w:rsidRPr="00EA6AB2">
        <w:rPr>
          <w:rFonts w:ascii="Times New Roman" w:hAnsi="Times New Roman" w:cs="Times New Roman"/>
          <w:b/>
        </w:rPr>
        <w:t xml:space="preserve">) </w:t>
      </w:r>
      <w:r w:rsidRPr="00EA6AB2">
        <w:rPr>
          <w:rFonts w:ascii="Times New Roman" w:hAnsi="Times New Roman" w:cs="Times New Roman"/>
        </w:rPr>
        <w:t>paragrahvi 61 lõige 2 muudetakse ja sõnastatakse järgmiselt:</w:t>
      </w:r>
    </w:p>
    <w:p w14:paraId="68EE685E" w14:textId="642BF601"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Konsulaarametnik või aukonsul esindab kinnipeetud või karistust kandva Eesti kodaniku või välismaalase huve konsulaarpiirkonna asutuses tema taotlusel juh</w:t>
      </w:r>
      <w:r w:rsidR="00125700">
        <w:rPr>
          <w:rFonts w:ascii="Times New Roman" w:hAnsi="Times New Roman" w:cs="Times New Roman"/>
        </w:rPr>
        <w:t>u</w:t>
      </w:r>
      <w:r w:rsidRPr="00EA6AB2">
        <w:rPr>
          <w:rFonts w:ascii="Times New Roman" w:hAnsi="Times New Roman" w:cs="Times New Roman"/>
        </w:rPr>
        <w:t>l, kui on põhjendatud kahtlus, et isiku põhiõigused ei ole kinnipidamisasutuses tagatud.“;</w:t>
      </w:r>
    </w:p>
    <w:p w14:paraId="774489D5" w14:textId="77777777" w:rsidR="00EA6AB2" w:rsidRPr="00EA6AB2" w:rsidRDefault="00EA6AB2" w:rsidP="00EA6AB2">
      <w:pPr>
        <w:spacing w:after="60" w:line="240" w:lineRule="auto"/>
        <w:contextualSpacing/>
        <w:jc w:val="both"/>
        <w:rPr>
          <w:rFonts w:ascii="Times New Roman" w:hAnsi="Times New Roman" w:cs="Times New Roman"/>
        </w:rPr>
      </w:pPr>
    </w:p>
    <w:p w14:paraId="1D26DCB4" w14:textId="5205B285"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6</w:t>
      </w:r>
      <w:r w:rsidRPr="00EA6AB2">
        <w:rPr>
          <w:rFonts w:ascii="Times New Roman" w:hAnsi="Times New Roman" w:cs="Times New Roman"/>
          <w:b/>
        </w:rPr>
        <w:t xml:space="preserve">) </w:t>
      </w:r>
      <w:r w:rsidRPr="00EA6AB2">
        <w:rPr>
          <w:rFonts w:ascii="Times New Roman" w:hAnsi="Times New Roman" w:cs="Times New Roman"/>
        </w:rPr>
        <w:t>paragrahvi 61 lõige 3 tunnistatakse kehtetuks;</w:t>
      </w:r>
    </w:p>
    <w:p w14:paraId="1B1A0C91" w14:textId="77777777" w:rsidR="00EA6AB2" w:rsidRPr="00EA6AB2" w:rsidRDefault="00EA6AB2" w:rsidP="00EA6AB2">
      <w:pPr>
        <w:spacing w:after="60" w:line="240" w:lineRule="auto"/>
        <w:contextualSpacing/>
        <w:jc w:val="both"/>
        <w:rPr>
          <w:rFonts w:ascii="Times New Roman" w:hAnsi="Times New Roman" w:cs="Times New Roman"/>
        </w:rPr>
      </w:pPr>
    </w:p>
    <w:p w14:paraId="76EDB736" w14:textId="3D742FDC"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7</w:t>
      </w:r>
      <w:r w:rsidRPr="00EA6AB2">
        <w:rPr>
          <w:rFonts w:ascii="Times New Roman" w:hAnsi="Times New Roman" w:cs="Times New Roman"/>
          <w:b/>
        </w:rPr>
        <w:t xml:space="preserve">) </w:t>
      </w:r>
      <w:r w:rsidRPr="00EA6AB2">
        <w:rPr>
          <w:rFonts w:ascii="Times New Roman" w:hAnsi="Times New Roman" w:cs="Times New Roman"/>
        </w:rPr>
        <w:t>paragrahvi 64 täiendatakse lõigetega 2</w:t>
      </w:r>
      <w:r w:rsidRPr="00EA6AB2">
        <w:rPr>
          <w:rFonts w:ascii="Times New Roman" w:hAnsi="Times New Roman" w:cs="Times New Roman"/>
          <w:vertAlign w:val="superscript"/>
        </w:rPr>
        <w:t>1</w:t>
      </w:r>
      <w:r w:rsidRPr="00EA6AB2">
        <w:rPr>
          <w:rFonts w:ascii="Times New Roman" w:hAnsi="Times New Roman" w:cs="Times New Roman"/>
        </w:rPr>
        <w:t xml:space="preserve"> ja 2</w:t>
      </w:r>
      <w:r w:rsidRPr="00EA6AB2">
        <w:rPr>
          <w:rFonts w:ascii="Times New Roman" w:hAnsi="Times New Roman" w:cs="Times New Roman"/>
          <w:vertAlign w:val="superscript"/>
        </w:rPr>
        <w:t>2</w:t>
      </w:r>
      <w:r w:rsidRPr="00EA6AB2">
        <w:rPr>
          <w:rFonts w:ascii="Times New Roman" w:hAnsi="Times New Roman" w:cs="Times New Roman"/>
        </w:rPr>
        <w:t xml:space="preserve"> järgmises sõnastuses:</w:t>
      </w:r>
    </w:p>
    <w:p w14:paraId="189A79F2"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w:t>
      </w:r>
      <w:r w:rsidRPr="00EA6AB2">
        <w:rPr>
          <w:rFonts w:ascii="Times New Roman" w:hAnsi="Times New Roman" w:cs="Times New Roman"/>
          <w:vertAlign w:val="superscript"/>
        </w:rPr>
        <w:t>1</w:t>
      </w:r>
      <w:r w:rsidRPr="00EA6AB2">
        <w:rPr>
          <w:rFonts w:ascii="Times New Roman" w:hAnsi="Times New Roman" w:cs="Times New Roman"/>
        </w:rPr>
        <w:t>) Hädasolijale antav tagatiseta rahaline abi võib seisneda muus rahaliselt arvutatavas abis ja konsulaarabi osutamisega seotud vältimatutes kuludes.</w:t>
      </w:r>
    </w:p>
    <w:p w14:paraId="7944FEF8" w14:textId="05897D00"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w:t>
      </w:r>
      <w:r w:rsidRPr="00EA6AB2">
        <w:rPr>
          <w:rFonts w:ascii="Times New Roman" w:hAnsi="Times New Roman" w:cs="Times New Roman"/>
          <w:vertAlign w:val="superscript"/>
        </w:rPr>
        <w:t>2</w:t>
      </w:r>
      <w:r w:rsidRPr="00EA6AB2">
        <w:rPr>
          <w:rFonts w:ascii="Times New Roman" w:hAnsi="Times New Roman" w:cs="Times New Roman"/>
        </w:rPr>
        <w:t>) Välisministeerium võib kriisiolukorras osutada konsulaarabi</w:t>
      </w:r>
      <w:r w:rsidR="00125700">
        <w:rPr>
          <w:rFonts w:ascii="Times New Roman" w:hAnsi="Times New Roman" w:cs="Times New Roman"/>
        </w:rPr>
        <w:t>,</w:t>
      </w:r>
      <w:r w:rsidRPr="00EA6AB2">
        <w:rPr>
          <w:rFonts w:ascii="Times New Roman" w:hAnsi="Times New Roman" w:cs="Times New Roman"/>
        </w:rPr>
        <w:t xml:space="preserve"> nõudmata tagasimaksmise kohustuse vormi täitmist, kui konsulaarabi osutamine on vältimatu.“;</w:t>
      </w:r>
    </w:p>
    <w:p w14:paraId="0BB90F01" w14:textId="77777777" w:rsidR="00EA6AB2" w:rsidRPr="00EA6AB2" w:rsidRDefault="00EA6AB2" w:rsidP="00EA6AB2">
      <w:pPr>
        <w:spacing w:after="60" w:line="240" w:lineRule="auto"/>
        <w:contextualSpacing/>
        <w:jc w:val="both"/>
        <w:rPr>
          <w:rFonts w:ascii="Times New Roman" w:hAnsi="Times New Roman" w:cs="Times New Roman"/>
        </w:rPr>
      </w:pPr>
    </w:p>
    <w:p w14:paraId="66F669ED" w14:textId="5C45C69A"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8</w:t>
      </w:r>
      <w:r w:rsidRPr="00EA6AB2">
        <w:rPr>
          <w:rFonts w:ascii="Times New Roman" w:hAnsi="Times New Roman" w:cs="Times New Roman"/>
          <w:b/>
        </w:rPr>
        <w:t xml:space="preserve">) </w:t>
      </w:r>
      <w:r w:rsidRPr="00EA6AB2">
        <w:rPr>
          <w:rFonts w:ascii="Times New Roman" w:hAnsi="Times New Roman" w:cs="Times New Roman"/>
        </w:rPr>
        <w:t>paragrahvi 64 lõiget 3</w:t>
      </w:r>
      <w:r w:rsidRPr="00EA6AB2">
        <w:rPr>
          <w:rFonts w:ascii="Times New Roman" w:hAnsi="Times New Roman" w:cs="Times New Roman"/>
          <w:vertAlign w:val="superscript"/>
        </w:rPr>
        <w:t>1</w:t>
      </w:r>
      <w:r w:rsidRPr="00EA6AB2">
        <w:rPr>
          <w:rFonts w:ascii="Times New Roman" w:hAnsi="Times New Roman" w:cs="Times New Roman"/>
        </w:rPr>
        <w:t xml:space="preserve"> täiendatakse pärast tekstiosa „Eesti kodanik“ tekstiosaga „või välismaalane “;</w:t>
      </w:r>
    </w:p>
    <w:p w14:paraId="5C9E8394" w14:textId="77777777" w:rsidR="00EA6AB2" w:rsidRPr="00EA6AB2" w:rsidRDefault="00EA6AB2" w:rsidP="00EA6AB2">
      <w:pPr>
        <w:spacing w:after="60" w:line="240" w:lineRule="auto"/>
        <w:contextualSpacing/>
        <w:jc w:val="both"/>
        <w:rPr>
          <w:rFonts w:ascii="Times New Roman" w:hAnsi="Times New Roman" w:cs="Times New Roman"/>
        </w:rPr>
      </w:pPr>
    </w:p>
    <w:p w14:paraId="164A906D" w14:textId="7E05EC8C"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w:t>
      </w:r>
      <w:r w:rsidR="00BC7BBE">
        <w:rPr>
          <w:rFonts w:ascii="Times New Roman" w:hAnsi="Times New Roman" w:cs="Times New Roman"/>
          <w:b/>
        </w:rPr>
        <w:t>9</w:t>
      </w:r>
      <w:r w:rsidRPr="00EA6AB2">
        <w:rPr>
          <w:rFonts w:ascii="Times New Roman" w:hAnsi="Times New Roman" w:cs="Times New Roman"/>
          <w:b/>
        </w:rPr>
        <w:t xml:space="preserve">) </w:t>
      </w:r>
      <w:r w:rsidRPr="00EA6AB2">
        <w:rPr>
          <w:rFonts w:ascii="Times New Roman" w:hAnsi="Times New Roman" w:cs="Times New Roman"/>
        </w:rPr>
        <w:t>paragrahvi 64 lõige 6 muudetakse ja sõnastatakse järgmiselt:</w:t>
      </w:r>
    </w:p>
    <w:p w14:paraId="45936B95" w14:textId="482AA4D3"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„(6) Konsulaarabi kulude tagasimaksmise korra, tagatiseta rahalise abi taotluse vormi ning konsulaarabi kulude tagasimaksmise kohustuse vormi kehtestab valdkonna eest vastutav minister määrusega.“;</w:t>
      </w:r>
    </w:p>
    <w:p w14:paraId="27020740" w14:textId="77777777" w:rsidR="00EA6AB2" w:rsidRPr="00EA6AB2" w:rsidRDefault="00EA6AB2" w:rsidP="00EA6AB2">
      <w:pPr>
        <w:spacing w:after="60" w:line="240" w:lineRule="auto"/>
        <w:contextualSpacing/>
        <w:jc w:val="both"/>
        <w:rPr>
          <w:rFonts w:ascii="Times New Roman" w:hAnsi="Times New Roman" w:cs="Times New Roman"/>
        </w:rPr>
      </w:pPr>
    </w:p>
    <w:p w14:paraId="4392FFA1" w14:textId="2281D310" w:rsidR="005C3207" w:rsidRDefault="00BC7BBE" w:rsidP="00EA6AB2">
      <w:pPr>
        <w:spacing w:after="60" w:line="240" w:lineRule="auto"/>
        <w:contextualSpacing/>
        <w:jc w:val="both"/>
        <w:rPr>
          <w:rFonts w:ascii="Times New Roman" w:hAnsi="Times New Roman" w:cs="Times New Roman"/>
        </w:rPr>
      </w:pPr>
      <w:r>
        <w:rPr>
          <w:rFonts w:ascii="Times New Roman" w:hAnsi="Times New Roman" w:cs="Times New Roman"/>
          <w:b/>
        </w:rPr>
        <w:t>40</w:t>
      </w:r>
      <w:r w:rsidR="00BE34AD" w:rsidRPr="00EA6AB2">
        <w:rPr>
          <w:rFonts w:ascii="Times New Roman" w:hAnsi="Times New Roman" w:cs="Times New Roman"/>
          <w:b/>
        </w:rPr>
        <w:t xml:space="preserve">) </w:t>
      </w:r>
      <w:r w:rsidR="00BE34AD" w:rsidRPr="00EA6AB2">
        <w:rPr>
          <w:rFonts w:ascii="Times New Roman" w:hAnsi="Times New Roman" w:cs="Times New Roman"/>
        </w:rPr>
        <w:t>paragrahvi 64 lõige 6</w:t>
      </w:r>
      <w:r w:rsidR="00BE34AD" w:rsidRPr="00EA6AB2">
        <w:rPr>
          <w:rFonts w:ascii="Times New Roman" w:hAnsi="Times New Roman" w:cs="Times New Roman"/>
          <w:vertAlign w:val="superscript"/>
        </w:rPr>
        <w:t>1</w:t>
      </w:r>
      <w:r w:rsidR="00BE34AD" w:rsidRPr="00EA6AB2">
        <w:rPr>
          <w:rFonts w:ascii="Times New Roman" w:hAnsi="Times New Roman" w:cs="Times New Roman"/>
        </w:rPr>
        <w:t xml:space="preserve"> tunnistatakse kehtetuks;</w:t>
      </w:r>
    </w:p>
    <w:p w14:paraId="1A6A6D76" w14:textId="77777777" w:rsidR="00EA6AB2" w:rsidRPr="00EA6AB2" w:rsidRDefault="00EA6AB2" w:rsidP="00EA6AB2">
      <w:pPr>
        <w:spacing w:after="60" w:line="240" w:lineRule="auto"/>
        <w:contextualSpacing/>
        <w:jc w:val="both"/>
        <w:rPr>
          <w:rFonts w:ascii="Times New Roman" w:hAnsi="Times New Roman" w:cs="Times New Roman"/>
        </w:rPr>
      </w:pPr>
    </w:p>
    <w:p w14:paraId="7965AEC8" w14:textId="0B55E4AE"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4</w:t>
      </w:r>
      <w:r w:rsidR="00BC7BBE">
        <w:rPr>
          <w:rFonts w:ascii="Times New Roman" w:hAnsi="Times New Roman" w:cs="Times New Roman"/>
          <w:b/>
        </w:rPr>
        <w:t>1</w:t>
      </w:r>
      <w:r w:rsidRPr="00EA6AB2">
        <w:rPr>
          <w:rFonts w:ascii="Times New Roman" w:hAnsi="Times New Roman" w:cs="Times New Roman"/>
          <w:b/>
        </w:rPr>
        <w:t xml:space="preserve">) </w:t>
      </w:r>
      <w:r w:rsidRPr="00EA6AB2">
        <w:rPr>
          <w:rFonts w:ascii="Times New Roman" w:hAnsi="Times New Roman" w:cs="Times New Roman"/>
        </w:rPr>
        <w:t>seadust täiendatakse §-ga 64</w:t>
      </w:r>
      <w:r w:rsidRPr="00EA6AB2">
        <w:rPr>
          <w:rFonts w:ascii="Times New Roman" w:hAnsi="Times New Roman" w:cs="Times New Roman"/>
          <w:vertAlign w:val="superscript"/>
        </w:rPr>
        <w:t>1</w:t>
      </w:r>
      <w:r w:rsidRPr="00EA6AB2">
        <w:rPr>
          <w:rFonts w:ascii="Times New Roman" w:hAnsi="Times New Roman" w:cs="Times New Roman"/>
        </w:rPr>
        <w:t xml:space="preserve"> järgmises sõnastuses:</w:t>
      </w:r>
    </w:p>
    <w:p w14:paraId="4CEF330E"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64</w:t>
      </w:r>
      <w:r w:rsidRPr="00EA6AB2">
        <w:rPr>
          <w:rFonts w:ascii="Times New Roman" w:hAnsi="Times New Roman" w:cs="Times New Roman"/>
          <w:b/>
          <w:vertAlign w:val="superscript"/>
        </w:rPr>
        <w:t>1</w:t>
      </w:r>
      <w:r w:rsidRPr="00EA6AB2">
        <w:rPr>
          <w:rFonts w:ascii="Times New Roman" w:hAnsi="Times New Roman" w:cs="Times New Roman"/>
          <w:b/>
        </w:rPr>
        <w:t>. Kulude hüvitamine Eesti ja teiste Euroopa Liidu liikmesriikide vahel</w:t>
      </w:r>
    </w:p>
    <w:p w14:paraId="0F86786E"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(1) Välisministeeriumil on õigus Euroopa Liidu liikmesriigi esindamata kodanikule konsulaarabi osutamise järel nõuda abiga seotud kulude hüvitamist tema kodakondsusjärgselt liikmesriigilt.</w:t>
      </w:r>
    </w:p>
    <w:p w14:paraId="34C6CD5B"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Kui teine Euroopa Liidu liikmesriik edastab Välisministeeriumile valdkonna eest vastutava ministri määruses kehtestatud vormil kulude hüvitamise taotluse, hüvitab Välisministeerium asjaomasele Euroopa Liidu liikmesriigile kulud 12 kuu jooksul.</w:t>
      </w:r>
    </w:p>
    <w:p w14:paraId="49C0FB24"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(3) Välisministeerium võib paluda Euroopa Liidu liikmesriigi esindamata kodaniku kodakondsusjärgselt liikmesriigilt kriisiolukorras konsulaarabi osutamise kulude proportsionaalset hüvitamist, jagades tegelikult kantud kulude kogusumma abi saanud kodanike arvuga.</w:t>
      </w:r>
    </w:p>
    <w:p w14:paraId="0B6F812D" w14:textId="7FF5FBDD"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(4) Kui Eesti sai abistamiseks rahalist toetust liidu kodanikukaitse mehhanismi kaudu, määratakse Euroopa Liidu liikmesriigi esindamata kodaniku kodakondsusjärgse liikmesriigi osa suurus kindlaks pärast liidu osa mahaarvamist.“;</w:t>
      </w:r>
    </w:p>
    <w:p w14:paraId="1ACC4FBD" w14:textId="77777777" w:rsidR="00EA6AB2" w:rsidRPr="00EA6AB2" w:rsidRDefault="00EA6AB2" w:rsidP="00EA6AB2">
      <w:pPr>
        <w:spacing w:after="60" w:line="240" w:lineRule="auto"/>
        <w:contextualSpacing/>
        <w:jc w:val="both"/>
        <w:rPr>
          <w:rFonts w:ascii="Times New Roman" w:hAnsi="Times New Roman" w:cs="Times New Roman"/>
        </w:rPr>
      </w:pPr>
    </w:p>
    <w:p w14:paraId="4FBB60CE" w14:textId="240C3321"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4</w:t>
      </w:r>
      <w:r w:rsidR="00BC7BBE">
        <w:rPr>
          <w:rFonts w:ascii="Times New Roman" w:hAnsi="Times New Roman" w:cs="Times New Roman"/>
          <w:b/>
        </w:rPr>
        <w:t>2</w:t>
      </w:r>
      <w:r w:rsidRPr="00EA6AB2">
        <w:rPr>
          <w:rFonts w:ascii="Times New Roman" w:hAnsi="Times New Roman" w:cs="Times New Roman"/>
          <w:b/>
        </w:rPr>
        <w:t xml:space="preserve">) </w:t>
      </w:r>
      <w:r w:rsidRPr="00EA6AB2">
        <w:rPr>
          <w:rFonts w:ascii="Times New Roman" w:hAnsi="Times New Roman" w:cs="Times New Roman"/>
        </w:rPr>
        <w:t>paragrahvi 67 lõiget 1 täiendatakse punktiga 4</w:t>
      </w:r>
      <w:r w:rsidRPr="00EA6AB2">
        <w:rPr>
          <w:rFonts w:ascii="Times New Roman" w:hAnsi="Times New Roman" w:cs="Times New Roman"/>
          <w:vertAlign w:val="superscript"/>
        </w:rPr>
        <w:t>1</w:t>
      </w:r>
      <w:r w:rsidRPr="00EA6AB2">
        <w:rPr>
          <w:rFonts w:ascii="Times New Roman" w:hAnsi="Times New Roman" w:cs="Times New Roman"/>
        </w:rPr>
        <w:t xml:space="preserve"> järgmises sõnastuses:</w:t>
      </w:r>
    </w:p>
    <w:p w14:paraId="627DA749" w14:textId="2B1BC247"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„4</w:t>
      </w:r>
      <w:r w:rsidRPr="00EA6AB2">
        <w:rPr>
          <w:rFonts w:ascii="Times New Roman" w:hAnsi="Times New Roman" w:cs="Times New Roman"/>
          <w:vertAlign w:val="superscript"/>
        </w:rPr>
        <w:t>1</w:t>
      </w:r>
      <w:r w:rsidRPr="00EA6AB2">
        <w:rPr>
          <w:rFonts w:ascii="Times New Roman" w:hAnsi="Times New Roman" w:cs="Times New Roman"/>
        </w:rPr>
        <w:t>) perekonnaseisutoiming;“;</w:t>
      </w:r>
    </w:p>
    <w:p w14:paraId="62F8F59B" w14:textId="77777777" w:rsidR="00EA6AB2" w:rsidRPr="00EA6AB2" w:rsidRDefault="00EA6AB2" w:rsidP="00EA6AB2">
      <w:pPr>
        <w:spacing w:after="60" w:line="240" w:lineRule="auto"/>
        <w:contextualSpacing/>
        <w:jc w:val="both"/>
        <w:rPr>
          <w:rFonts w:ascii="Times New Roman" w:hAnsi="Times New Roman" w:cs="Times New Roman"/>
        </w:rPr>
      </w:pPr>
    </w:p>
    <w:p w14:paraId="09877D4E" w14:textId="7053E872"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4</w:t>
      </w:r>
      <w:r w:rsidR="00BC7BBE">
        <w:rPr>
          <w:rFonts w:ascii="Times New Roman" w:hAnsi="Times New Roman" w:cs="Times New Roman"/>
          <w:b/>
        </w:rPr>
        <w:t>3</w:t>
      </w:r>
      <w:r w:rsidRPr="00EA6AB2">
        <w:rPr>
          <w:rFonts w:ascii="Times New Roman" w:hAnsi="Times New Roman" w:cs="Times New Roman"/>
          <w:b/>
        </w:rPr>
        <w:t xml:space="preserve">) </w:t>
      </w:r>
      <w:r w:rsidRPr="00EA6AB2">
        <w:rPr>
          <w:rFonts w:ascii="Times New Roman" w:hAnsi="Times New Roman" w:cs="Times New Roman"/>
        </w:rPr>
        <w:t>paragrahvi 67 lõike 1 punkt 10 tunnistatakse kehtetuks;</w:t>
      </w:r>
    </w:p>
    <w:p w14:paraId="24926A06" w14:textId="77777777" w:rsidR="00EA6AB2" w:rsidRPr="00EA6AB2" w:rsidRDefault="00EA6AB2" w:rsidP="00EA6AB2">
      <w:pPr>
        <w:spacing w:after="60" w:line="240" w:lineRule="auto"/>
        <w:contextualSpacing/>
        <w:jc w:val="both"/>
        <w:rPr>
          <w:rFonts w:ascii="Times New Roman" w:hAnsi="Times New Roman" w:cs="Times New Roman"/>
        </w:rPr>
      </w:pPr>
    </w:p>
    <w:p w14:paraId="2DDECE63" w14:textId="2517C494"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4</w:t>
      </w:r>
      <w:r w:rsidR="00BC7BBE">
        <w:rPr>
          <w:rFonts w:ascii="Times New Roman" w:hAnsi="Times New Roman" w:cs="Times New Roman"/>
          <w:b/>
        </w:rPr>
        <w:t>4</w:t>
      </w:r>
      <w:r w:rsidRPr="00EA6AB2">
        <w:rPr>
          <w:rFonts w:ascii="Times New Roman" w:hAnsi="Times New Roman" w:cs="Times New Roman"/>
          <w:b/>
        </w:rPr>
        <w:t xml:space="preserve">) </w:t>
      </w:r>
      <w:r w:rsidRPr="00EA6AB2">
        <w:rPr>
          <w:rFonts w:ascii="Times New Roman" w:hAnsi="Times New Roman" w:cs="Times New Roman"/>
        </w:rPr>
        <w:t>seadust täiendatakse §-ga 70</w:t>
      </w:r>
      <w:r w:rsidRPr="00EA6AB2">
        <w:rPr>
          <w:rFonts w:ascii="Times New Roman" w:hAnsi="Times New Roman" w:cs="Times New Roman"/>
          <w:vertAlign w:val="superscript"/>
        </w:rPr>
        <w:t>1</w:t>
      </w:r>
      <w:r w:rsidRPr="00EA6AB2">
        <w:rPr>
          <w:rFonts w:ascii="Times New Roman" w:hAnsi="Times New Roman" w:cs="Times New Roman"/>
        </w:rPr>
        <w:t xml:space="preserve"> järgmises sõnastuses:</w:t>
      </w:r>
    </w:p>
    <w:p w14:paraId="57A07684"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70</w:t>
      </w:r>
      <w:r w:rsidRPr="00EA6AB2">
        <w:rPr>
          <w:rFonts w:ascii="Times New Roman" w:hAnsi="Times New Roman" w:cs="Times New Roman"/>
          <w:b/>
          <w:vertAlign w:val="superscript"/>
        </w:rPr>
        <w:t>1</w:t>
      </w:r>
      <w:r w:rsidRPr="00EA6AB2">
        <w:rPr>
          <w:rFonts w:ascii="Times New Roman" w:hAnsi="Times New Roman" w:cs="Times New Roman"/>
          <w:b/>
        </w:rPr>
        <w:t>. Perekonnaseisutoiming</w:t>
      </w:r>
    </w:p>
    <w:p w14:paraId="41EF9BE4" w14:textId="1FFA2C4B"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Konsulaarametnik teeb perekonnaseisutoimingute seaduses sätestatud tingimustel ja korras andmehõivekandeid välisesindusele esitatud välisriigis koostatud perekonnaseisudokumentide alusel.“;</w:t>
      </w:r>
    </w:p>
    <w:p w14:paraId="5B81F0FE" w14:textId="77777777" w:rsidR="00EA6AB2" w:rsidRPr="00EA6AB2" w:rsidRDefault="00EA6AB2" w:rsidP="00EA6AB2">
      <w:pPr>
        <w:spacing w:after="60" w:line="240" w:lineRule="auto"/>
        <w:contextualSpacing/>
        <w:jc w:val="both"/>
        <w:rPr>
          <w:rFonts w:ascii="Times New Roman" w:hAnsi="Times New Roman" w:cs="Times New Roman"/>
        </w:rPr>
      </w:pPr>
    </w:p>
    <w:p w14:paraId="203C4FEC" w14:textId="10B7A152"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4</w:t>
      </w:r>
      <w:r w:rsidR="00BC7BBE">
        <w:rPr>
          <w:rFonts w:ascii="Times New Roman" w:hAnsi="Times New Roman" w:cs="Times New Roman"/>
          <w:b/>
        </w:rPr>
        <w:t>5</w:t>
      </w:r>
      <w:r w:rsidRPr="00EA6AB2">
        <w:rPr>
          <w:rFonts w:ascii="Times New Roman" w:hAnsi="Times New Roman" w:cs="Times New Roman"/>
          <w:b/>
        </w:rPr>
        <w:t xml:space="preserve">) </w:t>
      </w:r>
      <w:r w:rsidRPr="00EA6AB2">
        <w:rPr>
          <w:rFonts w:ascii="Times New Roman" w:hAnsi="Times New Roman" w:cs="Times New Roman"/>
        </w:rPr>
        <w:t>paragrahv 71 tunnistatakse kehtetuks;</w:t>
      </w:r>
    </w:p>
    <w:p w14:paraId="635092E5" w14:textId="77777777" w:rsidR="00EA6AB2" w:rsidRPr="00EA6AB2" w:rsidRDefault="00EA6AB2" w:rsidP="00EA6AB2">
      <w:pPr>
        <w:spacing w:after="60" w:line="240" w:lineRule="auto"/>
        <w:contextualSpacing/>
        <w:jc w:val="both"/>
        <w:rPr>
          <w:rFonts w:ascii="Times New Roman" w:hAnsi="Times New Roman" w:cs="Times New Roman"/>
        </w:rPr>
      </w:pPr>
    </w:p>
    <w:p w14:paraId="44D2DF42" w14:textId="55180333" w:rsidR="005C3207" w:rsidRPr="00EA6AB2" w:rsidRDefault="00BE34AD" w:rsidP="00EA6AB2">
      <w:pPr>
        <w:spacing w:line="240" w:lineRule="auto"/>
        <w:contextualSpacing/>
        <w:jc w:val="both"/>
        <w:rPr>
          <w:rFonts w:ascii="Times New Roman" w:hAnsi="Times New Roman" w:cs="Times New Roman"/>
        </w:rPr>
      </w:pPr>
      <w:r w:rsidRPr="00EA6AB2">
        <w:rPr>
          <w:rFonts w:ascii="Times New Roman" w:hAnsi="Times New Roman" w:cs="Times New Roman"/>
          <w:b/>
        </w:rPr>
        <w:t>4</w:t>
      </w:r>
      <w:r w:rsidR="00BC7BBE">
        <w:rPr>
          <w:rFonts w:ascii="Times New Roman" w:hAnsi="Times New Roman" w:cs="Times New Roman"/>
          <w:b/>
        </w:rPr>
        <w:t>6</w:t>
      </w:r>
      <w:r w:rsidRPr="00EA6AB2">
        <w:rPr>
          <w:rFonts w:ascii="Times New Roman" w:hAnsi="Times New Roman" w:cs="Times New Roman"/>
          <w:b/>
        </w:rPr>
        <w:t xml:space="preserve">) </w:t>
      </w:r>
      <w:r w:rsidRPr="00EA6AB2">
        <w:rPr>
          <w:rFonts w:ascii="Times New Roman" w:hAnsi="Times New Roman" w:cs="Times New Roman"/>
        </w:rPr>
        <w:t xml:space="preserve">seadust täiendatakse </w:t>
      </w:r>
      <w:commentRangeStart w:id="39"/>
      <w:r w:rsidRPr="00EA6AB2">
        <w:rPr>
          <w:rFonts w:ascii="Times New Roman" w:hAnsi="Times New Roman" w:cs="Times New Roman"/>
        </w:rPr>
        <w:t xml:space="preserve">§-ga </w:t>
      </w:r>
      <w:del w:id="40" w:author="Katariina Kärsten - JUSTDIGI" w:date="2026-02-18T11:01:00Z" w16du:dateUtc="2026-02-18T09:01:00Z">
        <w:r w:rsidRPr="00EA6AB2" w:rsidDel="00DD07AF">
          <w:rPr>
            <w:rFonts w:ascii="Times New Roman" w:hAnsi="Times New Roman" w:cs="Times New Roman"/>
          </w:rPr>
          <w:delText>92</w:delText>
        </w:r>
        <w:r w:rsidRPr="00EA6AB2" w:rsidDel="001A68EA">
          <w:rPr>
            <w:rFonts w:ascii="Times New Roman" w:hAnsi="Times New Roman" w:cs="Times New Roman"/>
            <w:vertAlign w:val="superscript"/>
          </w:rPr>
          <w:delText>1</w:delText>
        </w:r>
      </w:del>
      <w:ins w:id="41" w:author="Katariina Kärsten - JUSTDIGI" w:date="2026-02-18T11:02:00Z" w16du:dateUtc="2026-02-18T09:02:00Z">
        <w:r w:rsidR="001A68EA">
          <w:rPr>
            <w:rFonts w:ascii="Times New Roman" w:hAnsi="Times New Roman" w:cs="Times New Roman"/>
          </w:rPr>
          <w:t>75</w:t>
        </w:r>
        <w:r w:rsidR="001A68EA">
          <w:rPr>
            <w:rFonts w:ascii="Times New Roman" w:hAnsi="Times New Roman" w:cs="Times New Roman"/>
            <w:vertAlign w:val="superscript"/>
          </w:rPr>
          <w:t>3</w:t>
        </w:r>
      </w:ins>
      <w:r w:rsidRPr="00EA6AB2">
        <w:rPr>
          <w:rFonts w:ascii="Times New Roman" w:hAnsi="Times New Roman" w:cs="Times New Roman"/>
        </w:rPr>
        <w:t xml:space="preserve"> </w:t>
      </w:r>
      <w:commentRangeEnd w:id="39"/>
      <w:r w:rsidR="006A59A8">
        <w:rPr>
          <w:rStyle w:val="Kommentaariviide"/>
        </w:rPr>
        <w:commentReference w:id="39"/>
      </w:r>
      <w:r w:rsidRPr="00EA6AB2">
        <w:rPr>
          <w:rFonts w:ascii="Times New Roman" w:hAnsi="Times New Roman" w:cs="Times New Roman"/>
        </w:rPr>
        <w:t>järgmises sõnastuses:</w:t>
      </w:r>
    </w:p>
    <w:p w14:paraId="68CBCE9A" w14:textId="6BC9F91B" w:rsidR="005C3207" w:rsidRPr="00EA6AB2" w:rsidRDefault="00BE34AD" w:rsidP="00EA6AB2">
      <w:pPr>
        <w:spacing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xml:space="preserve">§ </w:t>
      </w:r>
      <w:ins w:id="42" w:author="Katariina Kärsten - JUSTDIGI" w:date="2026-02-18T11:02:00Z" w16du:dateUtc="2026-02-18T09:02:00Z">
        <w:r w:rsidR="001A68EA">
          <w:rPr>
            <w:rFonts w:ascii="Times New Roman" w:hAnsi="Times New Roman" w:cs="Times New Roman"/>
            <w:b/>
          </w:rPr>
          <w:t>75</w:t>
        </w:r>
      </w:ins>
      <w:ins w:id="43" w:author="Katariina Kärsten - JUSTDIGI" w:date="2026-02-18T11:03:00Z" w16du:dateUtc="2026-02-18T09:03:00Z">
        <w:r w:rsidR="00EE1FD9">
          <w:rPr>
            <w:rFonts w:ascii="Times New Roman" w:hAnsi="Times New Roman" w:cs="Times New Roman"/>
            <w:b/>
            <w:vertAlign w:val="superscript"/>
          </w:rPr>
          <w:t>3</w:t>
        </w:r>
      </w:ins>
      <w:del w:id="44" w:author="Katariina Kärsten - JUSTDIGI" w:date="2026-02-18T11:03:00Z" w16du:dateUtc="2026-02-18T09:03:00Z">
        <w:r w:rsidRPr="00EA6AB2" w:rsidDel="00CA681E">
          <w:rPr>
            <w:rFonts w:ascii="Times New Roman" w:hAnsi="Times New Roman" w:cs="Times New Roman"/>
            <w:b/>
          </w:rPr>
          <w:delText>92</w:delText>
        </w:r>
        <w:r w:rsidRPr="00EA6AB2" w:rsidDel="00CA681E">
          <w:rPr>
            <w:rFonts w:ascii="Times New Roman" w:hAnsi="Times New Roman" w:cs="Times New Roman"/>
            <w:b/>
            <w:vertAlign w:val="superscript"/>
          </w:rPr>
          <w:delText>1</w:delText>
        </w:r>
      </w:del>
      <w:r w:rsidRPr="00EA6AB2">
        <w:rPr>
          <w:rFonts w:ascii="Times New Roman" w:hAnsi="Times New Roman" w:cs="Times New Roman"/>
          <w:b/>
        </w:rPr>
        <w:t>. Konsulaarametniku erikutse kaotamine</w:t>
      </w:r>
    </w:p>
    <w:p w14:paraId="6DC1CBCD" w14:textId="1B2B696C" w:rsidR="005C3207" w:rsidRDefault="00F02143" w:rsidP="00EA6AB2">
      <w:pPr>
        <w:spacing w:line="240" w:lineRule="auto"/>
        <w:contextualSpacing/>
        <w:jc w:val="both"/>
        <w:rPr>
          <w:rFonts w:ascii="Times New Roman" w:hAnsi="Times New Roman" w:cs="Times New Roman"/>
        </w:rPr>
      </w:pPr>
      <w:ins w:id="45" w:author="Katariina Kärsten - JUSTDIGI" w:date="2026-02-18T11:04:00Z" w16du:dateUtc="2026-02-18T09:04:00Z">
        <w:r>
          <w:rPr>
            <w:rFonts w:ascii="Times New Roman" w:hAnsi="Times New Roman" w:cs="Times New Roman"/>
          </w:rPr>
          <w:t xml:space="preserve">2027. aasta 1. jaanuaril </w:t>
        </w:r>
      </w:ins>
      <w:del w:id="46" w:author="Katariina Kärsten - JUSTDIGI" w:date="2026-02-18T11:04:00Z" w16du:dateUtc="2026-02-18T09:04:00Z">
        <w:r w:rsidR="00BE34AD" w:rsidRPr="00EA6AB2" w:rsidDel="00F02143">
          <w:rPr>
            <w:rFonts w:ascii="Times New Roman" w:hAnsi="Times New Roman" w:cs="Times New Roman"/>
          </w:rPr>
          <w:delText>K</w:delText>
        </w:r>
      </w:del>
      <w:ins w:id="47" w:author="Katariina Kärsten - JUSTDIGI" w:date="2026-02-18T11:04:00Z" w16du:dateUtc="2026-02-18T09:04:00Z">
        <w:r>
          <w:rPr>
            <w:rFonts w:ascii="Times New Roman" w:hAnsi="Times New Roman" w:cs="Times New Roman"/>
          </w:rPr>
          <w:t>k</w:t>
        </w:r>
      </w:ins>
      <w:r w:rsidR="00BE34AD" w:rsidRPr="00EA6AB2">
        <w:rPr>
          <w:rFonts w:ascii="Times New Roman" w:hAnsi="Times New Roman" w:cs="Times New Roman"/>
        </w:rPr>
        <w:t>onsulaaramet</w:t>
      </w:r>
      <w:r w:rsidR="009D6592">
        <w:rPr>
          <w:rFonts w:ascii="Times New Roman" w:hAnsi="Times New Roman" w:cs="Times New Roman"/>
        </w:rPr>
        <w:t>n</w:t>
      </w:r>
      <w:r w:rsidR="00BE34AD" w:rsidRPr="00EA6AB2">
        <w:rPr>
          <w:rFonts w:ascii="Times New Roman" w:hAnsi="Times New Roman" w:cs="Times New Roman"/>
        </w:rPr>
        <w:t xml:space="preserve">iku erikutset omavad isikud loetakse </w:t>
      </w:r>
      <w:commentRangeStart w:id="48"/>
      <w:del w:id="49" w:author="Katariina Kärsten - JUSTDIGI" w:date="2026-02-18T11:04:00Z" w16du:dateUtc="2026-02-18T09:04:00Z">
        <w:r w:rsidR="00BE34AD" w:rsidRPr="00EA6AB2" w:rsidDel="00F02143">
          <w:rPr>
            <w:rFonts w:ascii="Times New Roman" w:hAnsi="Times New Roman" w:cs="Times New Roman"/>
          </w:rPr>
          <w:delText>käesoleva seaduse jõust</w:delText>
        </w:r>
        <w:r w:rsidR="009D6592" w:rsidDel="00F02143">
          <w:rPr>
            <w:rFonts w:ascii="Times New Roman" w:hAnsi="Times New Roman" w:cs="Times New Roman"/>
          </w:rPr>
          <w:delText>u</w:delText>
        </w:r>
        <w:r w:rsidR="00BE34AD" w:rsidRPr="00EA6AB2" w:rsidDel="00F02143">
          <w:rPr>
            <w:rFonts w:ascii="Times New Roman" w:hAnsi="Times New Roman" w:cs="Times New Roman"/>
          </w:rPr>
          <w:delText xml:space="preserve">misel </w:delText>
        </w:r>
      </w:del>
      <w:commentRangeEnd w:id="48"/>
      <w:r w:rsidR="00123FDA">
        <w:rPr>
          <w:rStyle w:val="Kommentaariviide"/>
        </w:rPr>
        <w:commentReference w:id="48"/>
      </w:r>
      <w:r w:rsidR="00BE34AD" w:rsidRPr="00EA6AB2">
        <w:rPr>
          <w:rFonts w:ascii="Times New Roman" w:hAnsi="Times New Roman" w:cs="Times New Roman"/>
        </w:rPr>
        <w:t>konsulaaramet</w:t>
      </w:r>
      <w:r w:rsidR="009D6592">
        <w:rPr>
          <w:rFonts w:ascii="Times New Roman" w:hAnsi="Times New Roman" w:cs="Times New Roman"/>
        </w:rPr>
        <w:t>n</w:t>
      </w:r>
      <w:r w:rsidR="00BE34AD" w:rsidRPr="00EA6AB2">
        <w:rPr>
          <w:rFonts w:ascii="Times New Roman" w:hAnsi="Times New Roman" w:cs="Times New Roman"/>
        </w:rPr>
        <w:t>iku kutset omavaks.“.</w:t>
      </w:r>
    </w:p>
    <w:p w14:paraId="6114F4C4" w14:textId="77777777" w:rsidR="00EA6AB2" w:rsidRPr="00EA6AB2" w:rsidRDefault="00EA6AB2" w:rsidP="00EA6AB2">
      <w:pPr>
        <w:spacing w:line="240" w:lineRule="auto"/>
        <w:contextualSpacing/>
        <w:jc w:val="both"/>
        <w:rPr>
          <w:rFonts w:ascii="Times New Roman" w:hAnsi="Times New Roman" w:cs="Times New Roman"/>
        </w:rPr>
      </w:pPr>
    </w:p>
    <w:p w14:paraId="3EB459DB" w14:textId="7BFEDDF0" w:rsidR="005C3207" w:rsidRDefault="00BE34AD" w:rsidP="00EA6AB2">
      <w:pPr>
        <w:spacing w:line="240" w:lineRule="auto"/>
        <w:contextualSpacing/>
        <w:jc w:val="both"/>
        <w:rPr>
          <w:rFonts w:ascii="Times New Roman" w:hAnsi="Times New Roman" w:cs="Times New Roman"/>
          <w:b/>
        </w:rPr>
      </w:pPr>
      <w:r w:rsidRPr="00EA6AB2">
        <w:rPr>
          <w:rFonts w:ascii="Times New Roman" w:hAnsi="Times New Roman" w:cs="Times New Roman"/>
          <w:b/>
        </w:rPr>
        <w:t>§ 2. Isikut tõendavate dokumentide seaduse muutmine</w:t>
      </w:r>
    </w:p>
    <w:p w14:paraId="7B953F1D" w14:textId="77777777" w:rsidR="00EA6AB2" w:rsidRPr="00EA6AB2" w:rsidRDefault="00EA6AB2" w:rsidP="00EA6AB2">
      <w:pPr>
        <w:spacing w:line="240" w:lineRule="auto"/>
        <w:contextualSpacing/>
        <w:jc w:val="both"/>
        <w:rPr>
          <w:rFonts w:ascii="Times New Roman" w:hAnsi="Times New Roman" w:cs="Times New Roman"/>
        </w:rPr>
      </w:pPr>
    </w:p>
    <w:p w14:paraId="27E7ED11" w14:textId="27A3305A"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Isikut tõendavate dokumentide seaduses tehakse järgmised muudatused:</w:t>
      </w:r>
    </w:p>
    <w:p w14:paraId="3A82A711" w14:textId="77777777" w:rsidR="00EA6AB2" w:rsidRPr="00EA6AB2" w:rsidRDefault="00EA6AB2" w:rsidP="00EA6AB2">
      <w:pPr>
        <w:spacing w:after="60" w:line="240" w:lineRule="auto"/>
        <w:contextualSpacing/>
        <w:jc w:val="both"/>
        <w:rPr>
          <w:rFonts w:ascii="Times New Roman" w:hAnsi="Times New Roman" w:cs="Times New Roman"/>
        </w:rPr>
      </w:pPr>
    </w:p>
    <w:p w14:paraId="34C6D95D" w14:textId="34B27FCE" w:rsidR="00EA6AB2" w:rsidRDefault="00EA6AB2" w:rsidP="00EA6AB2">
      <w:pPr>
        <w:spacing w:after="60" w:line="240" w:lineRule="auto"/>
        <w:jc w:val="both"/>
        <w:rPr>
          <w:rFonts w:ascii="Times New Roman" w:hAnsi="Times New Roman" w:cs="Times New Roman"/>
        </w:rPr>
      </w:pPr>
      <w:r w:rsidRPr="00EA6AB2">
        <w:rPr>
          <w:rFonts w:ascii="Times New Roman" w:hAnsi="Times New Roman" w:cs="Times New Roman"/>
          <w:b/>
        </w:rPr>
        <w:t>1)</w:t>
      </w:r>
      <w:r>
        <w:rPr>
          <w:rFonts w:ascii="Times New Roman" w:hAnsi="Times New Roman" w:cs="Times New Roman"/>
        </w:rPr>
        <w:t xml:space="preserve"> </w:t>
      </w:r>
      <w:r w:rsidR="00BE34AD" w:rsidRPr="00EA6AB2">
        <w:rPr>
          <w:rFonts w:ascii="Times New Roman" w:hAnsi="Times New Roman" w:cs="Times New Roman"/>
        </w:rPr>
        <w:t>paragrahvi 11</w:t>
      </w:r>
      <w:r w:rsidR="00BE34AD" w:rsidRPr="00EA6AB2">
        <w:rPr>
          <w:rFonts w:ascii="Times New Roman" w:hAnsi="Times New Roman" w:cs="Times New Roman"/>
          <w:vertAlign w:val="superscript"/>
        </w:rPr>
        <w:t>4</w:t>
      </w:r>
      <w:r w:rsidR="00BE34AD" w:rsidRPr="00EA6AB2">
        <w:rPr>
          <w:rFonts w:ascii="Times New Roman" w:hAnsi="Times New Roman" w:cs="Times New Roman"/>
        </w:rPr>
        <w:t xml:space="preserve"> lõiked 5</w:t>
      </w:r>
      <w:r w:rsidR="00BE34AD" w:rsidRPr="00EA6AB2">
        <w:rPr>
          <w:rFonts w:ascii="Times New Roman" w:hAnsi="Times New Roman" w:cs="Times New Roman"/>
          <w:vertAlign w:val="superscript"/>
        </w:rPr>
        <w:t>1</w:t>
      </w:r>
      <w:r w:rsidR="00BE34AD" w:rsidRPr="00EA6AB2">
        <w:rPr>
          <w:rFonts w:ascii="Times New Roman" w:hAnsi="Times New Roman" w:cs="Times New Roman"/>
        </w:rPr>
        <w:t>–5</w:t>
      </w:r>
      <w:r w:rsidR="00BE34AD" w:rsidRPr="00EA6AB2">
        <w:rPr>
          <w:rFonts w:ascii="Times New Roman" w:hAnsi="Times New Roman" w:cs="Times New Roman"/>
          <w:vertAlign w:val="superscript"/>
        </w:rPr>
        <w:t>3</w:t>
      </w:r>
      <w:r w:rsidR="00BE34AD" w:rsidRPr="00EA6AB2">
        <w:rPr>
          <w:rFonts w:ascii="Times New Roman" w:hAnsi="Times New Roman" w:cs="Times New Roman"/>
        </w:rPr>
        <w:t xml:space="preserve"> tunnistatakse kehtetuks;</w:t>
      </w:r>
    </w:p>
    <w:p w14:paraId="3EDDC9FE" w14:textId="77777777" w:rsidR="00EA6AB2" w:rsidRPr="00EA6AB2" w:rsidRDefault="00EA6AB2" w:rsidP="00EA6AB2">
      <w:pPr>
        <w:spacing w:after="60" w:line="240" w:lineRule="auto"/>
        <w:jc w:val="both"/>
        <w:rPr>
          <w:rFonts w:ascii="Times New Roman" w:hAnsi="Times New Roman" w:cs="Times New Roman"/>
        </w:rPr>
      </w:pPr>
    </w:p>
    <w:p w14:paraId="1A6B732C"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 </w:t>
      </w:r>
      <w:r w:rsidRPr="00EA6AB2">
        <w:rPr>
          <w:rFonts w:ascii="Times New Roman" w:hAnsi="Times New Roman" w:cs="Times New Roman"/>
        </w:rPr>
        <w:t>paragrahvi 15 lõike 5 punkt 2 muudetakse ja sõnastatakse järgmiselt:</w:t>
      </w:r>
    </w:p>
    <w:p w14:paraId="272E1948" w14:textId="0D4DE48C"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väljastab Eesti kodaniku passi ja isikutunnistuse välisriigis viibivale Eesti kodanikule;“</w:t>
      </w:r>
      <w:commentRangeStart w:id="50"/>
      <w:ins w:id="51" w:author="Katariina Kärsten - JUSTDIGI" w:date="2026-02-18T11:07:00Z" w16du:dateUtc="2026-02-18T09:07:00Z">
        <w:r w:rsidR="00537517">
          <w:rPr>
            <w:rFonts w:ascii="Times New Roman" w:hAnsi="Times New Roman" w:cs="Times New Roman"/>
          </w:rPr>
          <w:t>.</w:t>
        </w:r>
      </w:ins>
      <w:del w:id="52" w:author="Katariina Kärsten - JUSTDIGI" w:date="2026-02-18T11:07:00Z" w16du:dateUtc="2026-02-18T09:07:00Z">
        <w:r w:rsidRPr="00EA6AB2" w:rsidDel="00537517">
          <w:rPr>
            <w:rFonts w:ascii="Times New Roman" w:hAnsi="Times New Roman" w:cs="Times New Roman"/>
          </w:rPr>
          <w:delText>;</w:delText>
        </w:r>
      </w:del>
      <w:commentRangeEnd w:id="50"/>
      <w:r w:rsidR="00537517">
        <w:rPr>
          <w:rStyle w:val="Kommentaariviide"/>
        </w:rPr>
        <w:commentReference w:id="50"/>
      </w:r>
    </w:p>
    <w:p w14:paraId="1B5E2283" w14:textId="77777777" w:rsidR="00EA6AB2" w:rsidRPr="00EA6AB2" w:rsidRDefault="00EA6AB2" w:rsidP="00EA6AB2">
      <w:pPr>
        <w:spacing w:after="60" w:line="240" w:lineRule="auto"/>
        <w:contextualSpacing/>
        <w:jc w:val="both"/>
        <w:rPr>
          <w:rFonts w:ascii="Times New Roman" w:hAnsi="Times New Roman" w:cs="Times New Roman"/>
        </w:rPr>
      </w:pPr>
    </w:p>
    <w:p w14:paraId="63B3CD92" w14:textId="055EBE21" w:rsidR="005C3207" w:rsidRDefault="00BE34AD" w:rsidP="00EA6AB2">
      <w:pPr>
        <w:spacing w:line="240" w:lineRule="auto"/>
        <w:contextualSpacing/>
        <w:jc w:val="both"/>
        <w:rPr>
          <w:rFonts w:ascii="Times New Roman" w:hAnsi="Times New Roman" w:cs="Times New Roman"/>
          <w:b/>
        </w:rPr>
      </w:pPr>
      <w:r w:rsidRPr="00EA6AB2">
        <w:rPr>
          <w:rFonts w:ascii="Times New Roman" w:hAnsi="Times New Roman" w:cs="Times New Roman"/>
          <w:b/>
        </w:rPr>
        <w:t>§ 3. Riigilõivuseaduse muutmine</w:t>
      </w:r>
    </w:p>
    <w:p w14:paraId="1EB0B6DB" w14:textId="77777777" w:rsidR="00EA6AB2" w:rsidRPr="00EA6AB2" w:rsidRDefault="00EA6AB2" w:rsidP="00EA6AB2">
      <w:pPr>
        <w:spacing w:line="240" w:lineRule="auto"/>
        <w:contextualSpacing/>
        <w:jc w:val="both"/>
        <w:rPr>
          <w:rFonts w:ascii="Times New Roman" w:hAnsi="Times New Roman" w:cs="Times New Roman"/>
        </w:rPr>
      </w:pPr>
    </w:p>
    <w:p w14:paraId="03E24A5C" w14:textId="7C63B23E"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Riigilõivuseaduses tehakse järgmised muudatused:</w:t>
      </w:r>
    </w:p>
    <w:p w14:paraId="17B9E7B1" w14:textId="77777777" w:rsidR="00EA6AB2" w:rsidRPr="00EA6AB2" w:rsidRDefault="00EA6AB2" w:rsidP="00EA6AB2">
      <w:pPr>
        <w:spacing w:after="60" w:line="240" w:lineRule="auto"/>
        <w:contextualSpacing/>
        <w:jc w:val="both"/>
        <w:rPr>
          <w:rFonts w:ascii="Times New Roman" w:hAnsi="Times New Roman" w:cs="Times New Roman"/>
        </w:rPr>
      </w:pPr>
    </w:p>
    <w:p w14:paraId="1B4B699D"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 </w:t>
      </w:r>
      <w:r w:rsidRPr="00EA6AB2">
        <w:rPr>
          <w:rFonts w:ascii="Times New Roman" w:hAnsi="Times New Roman" w:cs="Times New Roman"/>
        </w:rPr>
        <w:t>paragrahvi 86 tekst muudetakse ja sõnastatakse järgmiselt:</w:t>
      </w:r>
    </w:p>
    <w:p w14:paraId="371F7CBC" w14:textId="51FA2BD2"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„Karistusregistri paberkandjal teate väljastamise eest rohkem kui üks kord aasta jooksul tasutakse riigilõivu 4 eurot ja välisesinduses 20 eurot.“;</w:t>
      </w:r>
    </w:p>
    <w:p w14:paraId="056FEBD0" w14:textId="77777777" w:rsidR="00EA6AB2" w:rsidRPr="00EA6AB2" w:rsidRDefault="00EA6AB2" w:rsidP="00EA6AB2">
      <w:pPr>
        <w:spacing w:after="60" w:line="240" w:lineRule="auto"/>
        <w:contextualSpacing/>
        <w:jc w:val="both"/>
        <w:rPr>
          <w:rFonts w:ascii="Times New Roman" w:hAnsi="Times New Roman" w:cs="Times New Roman"/>
        </w:rPr>
      </w:pPr>
    </w:p>
    <w:p w14:paraId="4E0103D3" w14:textId="31B639D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 </w:t>
      </w:r>
      <w:r w:rsidRPr="00EA6AB2">
        <w:rPr>
          <w:rFonts w:ascii="Times New Roman" w:hAnsi="Times New Roman" w:cs="Times New Roman"/>
        </w:rPr>
        <w:t>paragrahvi 270 lõikest 2 jäetakse välja tekstiosa „eurot ja välisesinduses 180“;</w:t>
      </w:r>
    </w:p>
    <w:p w14:paraId="36D5DE8C" w14:textId="77777777" w:rsidR="00EA6AB2" w:rsidRPr="00EA6AB2" w:rsidRDefault="00EA6AB2" w:rsidP="00EA6AB2">
      <w:pPr>
        <w:spacing w:after="60" w:line="240" w:lineRule="auto"/>
        <w:contextualSpacing/>
        <w:jc w:val="both"/>
        <w:rPr>
          <w:rFonts w:ascii="Times New Roman" w:hAnsi="Times New Roman" w:cs="Times New Roman"/>
        </w:rPr>
      </w:pPr>
    </w:p>
    <w:p w14:paraId="2591EB00" w14:textId="52006BC6" w:rsidR="007B34CC" w:rsidRDefault="00BE34AD" w:rsidP="00EA6AB2">
      <w:pPr>
        <w:spacing w:after="60" w:line="240" w:lineRule="auto"/>
        <w:contextualSpacing/>
        <w:jc w:val="both"/>
        <w:rPr>
          <w:ins w:id="53" w:author="Katariina Kärsten - JUSTDIGI" w:date="2026-02-16T12:31:00Z" w16du:dateUtc="2026-02-16T10:31:00Z"/>
          <w:rFonts w:ascii="Times New Roman" w:hAnsi="Times New Roman" w:cs="Times New Roman"/>
        </w:rPr>
      </w:pPr>
      <w:r w:rsidRPr="00EA6AB2">
        <w:rPr>
          <w:rFonts w:ascii="Times New Roman" w:hAnsi="Times New Roman" w:cs="Times New Roman"/>
          <w:b/>
        </w:rPr>
        <w:t xml:space="preserve">3) </w:t>
      </w:r>
      <w:r w:rsidRPr="00EA6AB2">
        <w:rPr>
          <w:rFonts w:ascii="Times New Roman" w:hAnsi="Times New Roman" w:cs="Times New Roman"/>
        </w:rPr>
        <w:t xml:space="preserve">paragrahvi 272 lõiget 1 täiendatakse </w:t>
      </w:r>
      <w:ins w:id="54" w:author="Katariina Kärsten - JUSTDIGI" w:date="2026-02-18T11:10:00Z" w16du:dateUtc="2026-02-18T09:10:00Z">
        <w:r w:rsidR="00A94CDB">
          <w:rPr>
            <w:rFonts w:ascii="Times New Roman" w:hAnsi="Times New Roman" w:cs="Times New Roman"/>
          </w:rPr>
          <w:t xml:space="preserve">kolmanda </w:t>
        </w:r>
      </w:ins>
      <w:ins w:id="55" w:author="Katariina Kärsten - JUSTDIGI" w:date="2026-02-16T12:31:00Z" w16du:dateUtc="2026-02-16T10:31:00Z">
        <w:r w:rsidR="007B34CC">
          <w:rPr>
            <w:rFonts w:ascii="Times New Roman" w:hAnsi="Times New Roman" w:cs="Times New Roman"/>
          </w:rPr>
          <w:t xml:space="preserve">lausega järgmises sõnastuses: </w:t>
        </w:r>
      </w:ins>
    </w:p>
    <w:p w14:paraId="17FC9317" w14:textId="60CEBC14" w:rsidR="005C3207" w:rsidRDefault="00BE34AD" w:rsidP="00EA6AB2">
      <w:pPr>
        <w:spacing w:after="60" w:line="240" w:lineRule="auto"/>
        <w:contextualSpacing/>
        <w:jc w:val="both"/>
        <w:rPr>
          <w:rFonts w:ascii="Times New Roman" w:hAnsi="Times New Roman" w:cs="Times New Roman"/>
        </w:rPr>
      </w:pPr>
      <w:del w:id="56" w:author="Katariina Kärsten - JUSTDIGI" w:date="2026-02-16T12:31:00Z" w16du:dateUtc="2026-02-16T10:31:00Z">
        <w:r w:rsidRPr="00EA6AB2" w:rsidDel="007B34CC">
          <w:rPr>
            <w:rFonts w:ascii="Times New Roman" w:hAnsi="Times New Roman" w:cs="Times New Roman"/>
          </w:rPr>
          <w:delText>pärast tekstiosa „35 eurot.“ tekstiosaga</w:delText>
        </w:r>
      </w:del>
      <w:r w:rsidRPr="00EA6AB2">
        <w:rPr>
          <w:rFonts w:ascii="Times New Roman" w:hAnsi="Times New Roman" w:cs="Times New Roman"/>
        </w:rPr>
        <w:t xml:space="preserve"> „</w:t>
      </w:r>
      <w:del w:id="57" w:author="Katariina Kärsten - JUSTDIGI" w:date="2026-02-16T12:31:00Z" w16du:dateUtc="2026-02-16T10:31:00Z">
        <w:r w:rsidRPr="00EA6AB2" w:rsidDel="007B34CC">
          <w:rPr>
            <w:rFonts w:ascii="Times New Roman" w:hAnsi="Times New Roman" w:cs="Times New Roman"/>
          </w:rPr>
          <w:delText xml:space="preserve"> </w:delText>
        </w:r>
      </w:del>
      <w:r w:rsidRPr="00EA6AB2">
        <w:rPr>
          <w:rFonts w:ascii="Times New Roman" w:hAnsi="Times New Roman" w:cs="Times New Roman"/>
        </w:rPr>
        <w:t>Kui toimingut taotletakse välisesinduses ja taotleja elukoht ei ole rahvastikuregistri andmetel registreeritud välisriigis, tasutakse riigilõivu 150 eurot.“;</w:t>
      </w:r>
    </w:p>
    <w:p w14:paraId="10C0B672" w14:textId="77777777" w:rsidR="00EA6AB2" w:rsidRPr="00EA6AB2" w:rsidRDefault="00EA6AB2" w:rsidP="00EA6AB2">
      <w:pPr>
        <w:spacing w:after="60" w:line="240" w:lineRule="auto"/>
        <w:contextualSpacing/>
        <w:jc w:val="both"/>
        <w:rPr>
          <w:rFonts w:ascii="Times New Roman" w:hAnsi="Times New Roman" w:cs="Times New Roman"/>
        </w:rPr>
      </w:pPr>
    </w:p>
    <w:p w14:paraId="4FA3A03D"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4) </w:t>
      </w:r>
      <w:r w:rsidRPr="00EA6AB2">
        <w:rPr>
          <w:rFonts w:ascii="Times New Roman" w:hAnsi="Times New Roman" w:cs="Times New Roman"/>
        </w:rPr>
        <w:t>paragrahvi 272 lõige 6 muudetakse ja sõnastatakse järgmiselt:</w:t>
      </w:r>
    </w:p>
    <w:p w14:paraId="5347178E" w14:textId="4C23DE33"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„(6) E-residendi digitaalse isikutunnistuse väljaandmise taotluse läbivaatamise eest tasutakse riigilõivu 165 eurot.“;</w:t>
      </w:r>
    </w:p>
    <w:p w14:paraId="17101981" w14:textId="77777777" w:rsidR="00EA6AB2" w:rsidRPr="00EA6AB2" w:rsidRDefault="00EA6AB2" w:rsidP="00EA6AB2">
      <w:pPr>
        <w:spacing w:after="60" w:line="240" w:lineRule="auto"/>
        <w:contextualSpacing/>
        <w:jc w:val="both"/>
        <w:rPr>
          <w:rFonts w:ascii="Times New Roman" w:hAnsi="Times New Roman" w:cs="Times New Roman"/>
        </w:rPr>
      </w:pPr>
    </w:p>
    <w:p w14:paraId="27A27B55" w14:textId="77777777" w:rsidR="0056570C" w:rsidRDefault="00BE34AD" w:rsidP="00EA6AB2">
      <w:pPr>
        <w:spacing w:after="60" w:line="240" w:lineRule="auto"/>
        <w:contextualSpacing/>
        <w:jc w:val="both"/>
        <w:rPr>
          <w:ins w:id="58" w:author="Katariina Kärsten - JUSTDIGI" w:date="2026-02-18T11:19:00Z" w16du:dateUtc="2026-02-18T09:19:00Z"/>
          <w:rFonts w:ascii="Times New Roman" w:hAnsi="Times New Roman" w:cs="Times New Roman"/>
        </w:rPr>
      </w:pPr>
      <w:r w:rsidRPr="00EA6AB2">
        <w:rPr>
          <w:rFonts w:ascii="Times New Roman" w:hAnsi="Times New Roman" w:cs="Times New Roman"/>
          <w:b/>
        </w:rPr>
        <w:t xml:space="preserve">5) </w:t>
      </w:r>
      <w:r w:rsidRPr="00EA6AB2">
        <w:rPr>
          <w:rFonts w:ascii="Times New Roman" w:hAnsi="Times New Roman" w:cs="Times New Roman"/>
        </w:rPr>
        <w:t xml:space="preserve">paragrahvi 272 </w:t>
      </w:r>
      <w:del w:id="59" w:author="Katariina Kärsten - JUSTDIGI" w:date="2026-02-18T11:18:00Z" w16du:dateUtc="2026-02-18T09:18:00Z">
        <w:r w:rsidRPr="00EA6AB2" w:rsidDel="005D5737">
          <w:rPr>
            <w:rFonts w:ascii="Times New Roman" w:hAnsi="Times New Roman" w:cs="Times New Roman"/>
          </w:rPr>
          <w:delText xml:space="preserve">lõiget </w:delText>
        </w:r>
      </w:del>
      <w:ins w:id="60" w:author="Katariina Kärsten - JUSTDIGI" w:date="2026-02-18T11:18:00Z" w16du:dateUtc="2026-02-18T09:18:00Z">
        <w:r w:rsidR="005D5737">
          <w:rPr>
            <w:rFonts w:ascii="Times New Roman" w:hAnsi="Times New Roman" w:cs="Times New Roman"/>
          </w:rPr>
          <w:t>lõike</w:t>
        </w:r>
        <w:r w:rsidR="005D5737" w:rsidRPr="00EA6AB2">
          <w:rPr>
            <w:rFonts w:ascii="Times New Roman" w:hAnsi="Times New Roman" w:cs="Times New Roman"/>
          </w:rPr>
          <w:t xml:space="preserve"> </w:t>
        </w:r>
      </w:ins>
      <w:r w:rsidRPr="00EA6AB2">
        <w:rPr>
          <w:rFonts w:ascii="Times New Roman" w:hAnsi="Times New Roman" w:cs="Times New Roman"/>
        </w:rPr>
        <w:t xml:space="preserve">7 </w:t>
      </w:r>
      <w:ins w:id="61" w:author="Katariina Kärsten - JUSTDIGI" w:date="2026-02-18T11:19:00Z" w16du:dateUtc="2026-02-18T09:19:00Z">
        <w:r w:rsidR="005D5737">
          <w:rPr>
            <w:rFonts w:ascii="Times New Roman" w:hAnsi="Times New Roman" w:cs="Times New Roman"/>
          </w:rPr>
          <w:t xml:space="preserve">esimest lauset </w:t>
        </w:r>
      </w:ins>
      <w:commentRangeStart w:id="62"/>
      <w:r w:rsidRPr="00EA6AB2">
        <w:rPr>
          <w:rFonts w:ascii="Times New Roman" w:hAnsi="Times New Roman" w:cs="Times New Roman"/>
        </w:rPr>
        <w:t xml:space="preserve">täiendatakse </w:t>
      </w:r>
      <w:commentRangeEnd w:id="62"/>
      <w:r w:rsidR="005D5737">
        <w:rPr>
          <w:rStyle w:val="Kommentaariviide"/>
        </w:rPr>
        <w:commentReference w:id="62"/>
      </w:r>
      <w:r w:rsidRPr="00EA6AB2">
        <w:rPr>
          <w:rFonts w:ascii="Times New Roman" w:hAnsi="Times New Roman" w:cs="Times New Roman"/>
        </w:rPr>
        <w:t>pärast tekstiosa „2</w:t>
      </w:r>
      <w:ins w:id="63" w:author="Katariina Kärsten - JUSTDIGI" w:date="2026-02-18T11:19:00Z" w16du:dateUtc="2026-02-18T09:19:00Z">
        <w:r w:rsidR="00192FAA">
          <w:rPr>
            <w:rFonts w:ascii="Times New Roman" w:hAnsi="Times New Roman" w:cs="Times New Roman"/>
          </w:rPr>
          <w:t>0</w:t>
        </w:r>
      </w:ins>
      <w:del w:id="64" w:author="Katariina Kärsten - JUSTDIGI" w:date="2026-02-18T11:19:00Z" w16du:dateUtc="2026-02-18T09:19:00Z">
        <w:r w:rsidRPr="00EA6AB2" w:rsidDel="00192FAA">
          <w:rPr>
            <w:rFonts w:ascii="Times New Roman" w:hAnsi="Times New Roman" w:cs="Times New Roman"/>
          </w:rPr>
          <w:delText>5</w:delText>
        </w:r>
      </w:del>
      <w:r w:rsidRPr="00EA6AB2">
        <w:rPr>
          <w:rFonts w:ascii="Times New Roman" w:hAnsi="Times New Roman" w:cs="Times New Roman"/>
        </w:rPr>
        <w:t xml:space="preserve"> eurot</w:t>
      </w:r>
      <w:del w:id="65" w:author="Katariina Kärsten - JUSTDIGI" w:date="2026-02-18T11:19:00Z" w16du:dateUtc="2026-02-18T09:19:00Z">
        <w:r w:rsidRPr="00EA6AB2" w:rsidDel="00192FAA">
          <w:rPr>
            <w:rFonts w:ascii="Times New Roman" w:hAnsi="Times New Roman" w:cs="Times New Roman"/>
          </w:rPr>
          <w:delText>.</w:delText>
        </w:r>
      </w:del>
      <w:r w:rsidRPr="00EA6AB2">
        <w:rPr>
          <w:rFonts w:ascii="Times New Roman" w:hAnsi="Times New Roman" w:cs="Times New Roman"/>
        </w:rPr>
        <w:t>“ tekstiosaga „</w:t>
      </w:r>
      <w:ins w:id="66" w:author="Katariina Kärsten - JUSTDIGI" w:date="2026-02-18T11:19:00Z" w16du:dateUtc="2026-02-18T09:19:00Z">
        <w:r w:rsidR="00192FAA">
          <w:rPr>
            <w:rFonts w:ascii="Times New Roman" w:hAnsi="Times New Roman" w:cs="Times New Roman"/>
          </w:rPr>
          <w:t>ja</w:t>
        </w:r>
      </w:ins>
      <w:r w:rsidRPr="00EA6AB2">
        <w:rPr>
          <w:rFonts w:ascii="Times New Roman" w:hAnsi="Times New Roman" w:cs="Times New Roman"/>
        </w:rPr>
        <w:t xml:space="preserve"> </w:t>
      </w:r>
      <w:del w:id="67" w:author="Katariina Kärsten - JUSTDIGI" w:date="2026-02-18T11:19:00Z" w16du:dateUtc="2026-02-18T09:19:00Z">
        <w:r w:rsidRPr="00EA6AB2" w:rsidDel="00192FAA">
          <w:rPr>
            <w:rFonts w:ascii="Times New Roman" w:hAnsi="Times New Roman" w:cs="Times New Roman"/>
          </w:rPr>
          <w:delText xml:space="preserve">Kui nimetatud isik taotleb isikutunnistust </w:delText>
        </w:r>
      </w:del>
      <w:r w:rsidRPr="00EA6AB2">
        <w:rPr>
          <w:rFonts w:ascii="Times New Roman" w:hAnsi="Times New Roman" w:cs="Times New Roman"/>
        </w:rPr>
        <w:t>välisesinduses</w:t>
      </w:r>
      <w:del w:id="68" w:author="Katariina Kärsten - JUSTDIGI" w:date="2026-02-18T11:19:00Z" w16du:dateUtc="2026-02-18T09:19:00Z">
        <w:r w:rsidRPr="00EA6AB2" w:rsidDel="00192FAA">
          <w:rPr>
            <w:rFonts w:ascii="Times New Roman" w:hAnsi="Times New Roman" w:cs="Times New Roman"/>
          </w:rPr>
          <w:delText>, tasutakse riigilõivu</w:delText>
        </w:r>
      </w:del>
      <w:r w:rsidRPr="00EA6AB2">
        <w:rPr>
          <w:rFonts w:ascii="Times New Roman" w:hAnsi="Times New Roman" w:cs="Times New Roman"/>
        </w:rPr>
        <w:t xml:space="preserve"> 50 eurot</w:t>
      </w:r>
      <w:ins w:id="69" w:author="Katariina Kärsten - JUSTDIGI" w:date="2026-02-18T11:19:00Z" w16du:dateUtc="2026-02-18T09:19:00Z">
        <w:r w:rsidR="0056570C">
          <w:rPr>
            <w:rFonts w:ascii="Times New Roman" w:hAnsi="Times New Roman" w:cs="Times New Roman"/>
          </w:rPr>
          <w:t>“</w:t>
        </w:r>
      </w:ins>
      <w:r w:rsidR="00125700">
        <w:rPr>
          <w:rFonts w:ascii="Times New Roman" w:hAnsi="Times New Roman" w:cs="Times New Roman"/>
        </w:rPr>
        <w:t>;</w:t>
      </w:r>
      <w:r w:rsidRPr="00EA6AB2">
        <w:rPr>
          <w:rFonts w:ascii="Times New Roman" w:hAnsi="Times New Roman" w:cs="Times New Roman"/>
        </w:rPr>
        <w:t xml:space="preserve"> </w:t>
      </w:r>
    </w:p>
    <w:p w14:paraId="7A1C7942" w14:textId="77777777" w:rsidR="0056570C" w:rsidRDefault="0056570C" w:rsidP="00EA6AB2">
      <w:pPr>
        <w:spacing w:after="60" w:line="240" w:lineRule="auto"/>
        <w:contextualSpacing/>
        <w:jc w:val="both"/>
        <w:rPr>
          <w:ins w:id="70" w:author="Katariina Kärsten - JUSTDIGI" w:date="2026-02-18T11:19:00Z" w16du:dateUtc="2026-02-18T09:19:00Z"/>
          <w:rFonts w:ascii="Times New Roman" w:hAnsi="Times New Roman" w:cs="Times New Roman"/>
        </w:rPr>
      </w:pPr>
    </w:p>
    <w:p w14:paraId="37253B1F" w14:textId="77777777" w:rsidR="00F41B27" w:rsidRDefault="0056570C" w:rsidP="00EA6AB2">
      <w:pPr>
        <w:spacing w:after="60" w:line="240" w:lineRule="auto"/>
        <w:contextualSpacing/>
        <w:jc w:val="both"/>
        <w:rPr>
          <w:ins w:id="71" w:author="Katariina Kärsten - JUSTDIGI" w:date="2026-02-18T11:21:00Z" w16du:dateUtc="2026-02-18T09:21:00Z"/>
          <w:rFonts w:ascii="Times New Roman" w:hAnsi="Times New Roman" w:cs="Times New Roman"/>
        </w:rPr>
      </w:pPr>
      <w:ins w:id="72" w:author="Katariina Kärsten - JUSTDIGI" w:date="2026-02-18T11:20:00Z" w16du:dateUtc="2026-02-18T09:20:00Z">
        <w:r w:rsidRPr="0056570C">
          <w:rPr>
            <w:rFonts w:ascii="Times New Roman" w:hAnsi="Times New Roman" w:cs="Times New Roman"/>
            <w:b/>
            <w:bCs/>
          </w:rPr>
          <w:t>6)</w:t>
        </w:r>
        <w:r>
          <w:rPr>
            <w:rFonts w:ascii="Times New Roman" w:hAnsi="Times New Roman" w:cs="Times New Roman"/>
          </w:rPr>
          <w:t xml:space="preserve"> </w:t>
        </w:r>
      </w:ins>
      <w:ins w:id="73" w:author="Katariina Kärsten - JUSTDIGI" w:date="2026-02-18T11:21:00Z" w16du:dateUtc="2026-02-18T09:21:00Z">
        <w:r w:rsidR="00D14FC8">
          <w:rPr>
            <w:rFonts w:ascii="Times New Roman" w:hAnsi="Times New Roman" w:cs="Times New Roman"/>
          </w:rPr>
          <w:t xml:space="preserve">paragrahvi 272 lõiget 7 täiendatakse </w:t>
        </w:r>
        <w:r w:rsidR="00F41B27">
          <w:rPr>
            <w:rFonts w:ascii="Times New Roman" w:hAnsi="Times New Roman" w:cs="Times New Roman"/>
          </w:rPr>
          <w:t xml:space="preserve">neljanda lausega järgmises sõnastuses: </w:t>
        </w:r>
      </w:ins>
    </w:p>
    <w:p w14:paraId="695F82CB" w14:textId="1B18C65D" w:rsidR="005C3207" w:rsidRDefault="00F41B27" w:rsidP="00EA6AB2">
      <w:pPr>
        <w:spacing w:after="60" w:line="240" w:lineRule="auto"/>
        <w:contextualSpacing/>
        <w:jc w:val="both"/>
        <w:rPr>
          <w:rFonts w:ascii="Times New Roman" w:hAnsi="Times New Roman" w:cs="Times New Roman"/>
        </w:rPr>
      </w:pPr>
      <w:ins w:id="74" w:author="Katariina Kärsten - JUSTDIGI" w:date="2026-02-18T11:21:00Z" w16du:dateUtc="2026-02-18T09:21:00Z">
        <w:r>
          <w:rPr>
            <w:rFonts w:ascii="Times New Roman" w:hAnsi="Times New Roman" w:cs="Times New Roman"/>
          </w:rPr>
          <w:t xml:space="preserve">„Kui toimingut taotletakse välisesinduses ja </w:t>
        </w:r>
      </w:ins>
      <w:del w:id="75" w:author="Katariina Kärsten - JUSTDIGI" w:date="2026-02-18T11:21:00Z" w16du:dateUtc="2026-02-18T09:21:00Z">
        <w:r w:rsidR="00BE34AD" w:rsidRPr="00EA6AB2" w:rsidDel="00F41B27">
          <w:rPr>
            <w:rFonts w:ascii="Times New Roman" w:hAnsi="Times New Roman" w:cs="Times New Roman"/>
          </w:rPr>
          <w:delText xml:space="preserve">kui </w:delText>
        </w:r>
      </w:del>
      <w:r w:rsidR="00BE34AD" w:rsidRPr="00EA6AB2">
        <w:rPr>
          <w:rFonts w:ascii="Times New Roman" w:hAnsi="Times New Roman" w:cs="Times New Roman"/>
        </w:rPr>
        <w:t>taotleja elukoht ei ole rahavastikuregistri andmetel registreeritud välisriigis, tasutakse riigilõivu 100 eurot.“;</w:t>
      </w:r>
    </w:p>
    <w:p w14:paraId="5E9A8688" w14:textId="77777777" w:rsidR="00EA6AB2" w:rsidRPr="00EA6AB2" w:rsidRDefault="00EA6AB2" w:rsidP="00EA6AB2">
      <w:pPr>
        <w:spacing w:after="60" w:line="240" w:lineRule="auto"/>
        <w:contextualSpacing/>
        <w:jc w:val="both"/>
        <w:rPr>
          <w:rFonts w:ascii="Times New Roman" w:hAnsi="Times New Roman" w:cs="Times New Roman"/>
        </w:rPr>
      </w:pPr>
    </w:p>
    <w:p w14:paraId="7C57BBBF" w14:textId="49950119" w:rsidR="00E70C08" w:rsidRDefault="00BE34AD" w:rsidP="00EA6AB2">
      <w:pPr>
        <w:spacing w:after="60" w:line="240" w:lineRule="auto"/>
        <w:contextualSpacing/>
        <w:jc w:val="both"/>
        <w:rPr>
          <w:ins w:id="76" w:author="Katariina Kärsten - JUSTDIGI" w:date="2026-02-16T12:32:00Z" w16du:dateUtc="2026-02-16T10:32:00Z"/>
          <w:rFonts w:ascii="Times New Roman" w:hAnsi="Times New Roman" w:cs="Times New Roman"/>
        </w:rPr>
      </w:pPr>
      <w:r w:rsidRPr="00EA6AB2">
        <w:rPr>
          <w:rFonts w:ascii="Times New Roman" w:hAnsi="Times New Roman" w:cs="Times New Roman"/>
          <w:b/>
        </w:rPr>
        <w:t xml:space="preserve">6) </w:t>
      </w:r>
      <w:r w:rsidRPr="00EA6AB2">
        <w:rPr>
          <w:rFonts w:ascii="Times New Roman" w:hAnsi="Times New Roman" w:cs="Times New Roman"/>
        </w:rPr>
        <w:t xml:space="preserve">paragrahvi 272 lõiget 8 täiendatakse </w:t>
      </w:r>
      <w:ins w:id="77" w:author="Katariina Kärsten - JUSTDIGI" w:date="2026-02-18T11:14:00Z" w16du:dateUtc="2026-02-18T09:14:00Z">
        <w:r w:rsidR="00F2207D">
          <w:rPr>
            <w:rFonts w:ascii="Times New Roman" w:hAnsi="Times New Roman" w:cs="Times New Roman"/>
          </w:rPr>
          <w:t xml:space="preserve">kolmanda </w:t>
        </w:r>
      </w:ins>
      <w:ins w:id="78" w:author="Katariina Kärsten - JUSTDIGI" w:date="2026-02-16T12:32:00Z" w16du:dateUtc="2026-02-16T10:32:00Z">
        <w:r w:rsidR="00E70C08">
          <w:rPr>
            <w:rFonts w:ascii="Times New Roman" w:hAnsi="Times New Roman" w:cs="Times New Roman"/>
          </w:rPr>
          <w:t xml:space="preserve">lausega järgmises sõnastuses: </w:t>
        </w:r>
      </w:ins>
    </w:p>
    <w:p w14:paraId="10298848" w14:textId="34F2CBF2" w:rsidR="005C3207" w:rsidRDefault="00BE34AD" w:rsidP="00EA6AB2">
      <w:pPr>
        <w:spacing w:after="60" w:line="240" w:lineRule="auto"/>
        <w:contextualSpacing/>
        <w:jc w:val="both"/>
        <w:rPr>
          <w:rFonts w:ascii="Times New Roman" w:hAnsi="Times New Roman" w:cs="Times New Roman"/>
        </w:rPr>
      </w:pPr>
      <w:del w:id="79" w:author="Katariina Kärsten - JUSTDIGI" w:date="2026-02-16T12:32:00Z" w16du:dateUtc="2026-02-16T10:32:00Z">
        <w:r w:rsidRPr="00EA6AB2" w:rsidDel="00E70C08">
          <w:rPr>
            <w:rFonts w:ascii="Times New Roman" w:hAnsi="Times New Roman" w:cs="Times New Roman"/>
          </w:rPr>
          <w:delText xml:space="preserve">pärast tekstiosa „50 eurot.“ tekstiosaga </w:delText>
        </w:r>
      </w:del>
      <w:r w:rsidRPr="00EA6AB2">
        <w:rPr>
          <w:rFonts w:ascii="Times New Roman" w:hAnsi="Times New Roman" w:cs="Times New Roman"/>
        </w:rPr>
        <w:t>„</w:t>
      </w:r>
      <w:del w:id="80" w:author="Katariina Kärsten - JUSTDIGI" w:date="2026-02-16T12:33:00Z" w16du:dateUtc="2026-02-16T10:33:00Z">
        <w:r w:rsidRPr="00EA6AB2" w:rsidDel="00E70C08">
          <w:rPr>
            <w:rFonts w:ascii="Times New Roman" w:hAnsi="Times New Roman" w:cs="Times New Roman"/>
          </w:rPr>
          <w:delText xml:space="preserve"> </w:delText>
        </w:r>
      </w:del>
      <w:r w:rsidRPr="00EA6AB2">
        <w:rPr>
          <w:rFonts w:ascii="Times New Roman" w:hAnsi="Times New Roman" w:cs="Times New Roman"/>
        </w:rPr>
        <w:t>Kui toimingut taotletakse välisesinduses ja taotleja elukoht ei ole rahvastikuregistri andmetel registreeritud välisriigis, tasutakse riigilõivu 180 eurot.“;</w:t>
      </w:r>
    </w:p>
    <w:p w14:paraId="3CC9D4F0" w14:textId="77777777" w:rsidR="00EA6AB2" w:rsidRPr="00EA6AB2" w:rsidRDefault="00EA6AB2" w:rsidP="00EA6AB2">
      <w:pPr>
        <w:spacing w:after="60" w:line="240" w:lineRule="auto"/>
        <w:contextualSpacing/>
        <w:jc w:val="both"/>
        <w:rPr>
          <w:rFonts w:ascii="Times New Roman" w:hAnsi="Times New Roman" w:cs="Times New Roman"/>
        </w:rPr>
      </w:pPr>
    </w:p>
    <w:p w14:paraId="245DE02A" w14:textId="5BD0A721" w:rsidR="005C3207" w:rsidRPr="00EA6AB2" w:rsidDel="005A02E3" w:rsidRDefault="00BE34AD" w:rsidP="005A02E3">
      <w:pPr>
        <w:spacing w:after="60" w:line="240" w:lineRule="auto"/>
        <w:contextualSpacing/>
        <w:jc w:val="both"/>
        <w:rPr>
          <w:del w:id="81" w:author="Katariina Kärsten - JUSTDIGI" w:date="2026-02-18T11:25:00Z" w16du:dateUtc="2026-02-18T09:25:00Z"/>
          <w:rFonts w:ascii="Times New Roman" w:hAnsi="Times New Roman" w:cs="Times New Roman"/>
        </w:rPr>
      </w:pPr>
      <w:r w:rsidRPr="00EA6AB2">
        <w:rPr>
          <w:rFonts w:ascii="Times New Roman" w:hAnsi="Times New Roman" w:cs="Times New Roman"/>
          <w:b/>
        </w:rPr>
        <w:t xml:space="preserve">7) </w:t>
      </w:r>
      <w:r w:rsidRPr="00EA6AB2">
        <w:rPr>
          <w:rFonts w:ascii="Times New Roman" w:hAnsi="Times New Roman" w:cs="Times New Roman"/>
        </w:rPr>
        <w:t xml:space="preserve">paragrahvi </w:t>
      </w:r>
      <w:commentRangeStart w:id="82"/>
      <w:r w:rsidRPr="00EA6AB2">
        <w:rPr>
          <w:rFonts w:ascii="Times New Roman" w:hAnsi="Times New Roman" w:cs="Times New Roman"/>
        </w:rPr>
        <w:t>272 lõi</w:t>
      </w:r>
      <w:ins w:id="83" w:author="Katariina Kärsten - JUSTDIGI" w:date="2026-02-18T11:24:00Z" w16du:dateUtc="2026-02-18T09:24:00Z">
        <w:r w:rsidR="00942B8D">
          <w:rPr>
            <w:rFonts w:ascii="Times New Roman" w:hAnsi="Times New Roman" w:cs="Times New Roman"/>
          </w:rPr>
          <w:t>k</w:t>
        </w:r>
      </w:ins>
      <w:del w:id="84" w:author="Katariina Kärsten - JUSTDIGI" w:date="2026-02-18T11:24:00Z" w16du:dateUtc="2026-02-18T09:24:00Z">
        <w:r w:rsidRPr="00EA6AB2" w:rsidDel="00942B8D">
          <w:rPr>
            <w:rFonts w:ascii="Times New Roman" w:hAnsi="Times New Roman" w:cs="Times New Roman"/>
          </w:rPr>
          <w:delText>g</w:delText>
        </w:r>
      </w:del>
      <w:r w:rsidRPr="00EA6AB2">
        <w:rPr>
          <w:rFonts w:ascii="Times New Roman" w:hAnsi="Times New Roman" w:cs="Times New Roman"/>
        </w:rPr>
        <w:t xml:space="preserve">e 10 </w:t>
      </w:r>
      <w:commentRangeEnd w:id="82"/>
      <w:r w:rsidR="00902A55">
        <w:rPr>
          <w:rStyle w:val="Kommentaariviide"/>
        </w:rPr>
        <w:commentReference w:id="82"/>
      </w:r>
      <w:ins w:id="85" w:author="Katariina Kärsten - JUSTDIGI" w:date="2026-02-18T11:24:00Z" w16du:dateUtc="2026-02-18T09:24:00Z">
        <w:r w:rsidR="005A02E3">
          <w:rPr>
            <w:rFonts w:ascii="Times New Roman" w:hAnsi="Times New Roman" w:cs="Times New Roman"/>
          </w:rPr>
          <w:t xml:space="preserve">esimest lauset täiendatakse pärast tekstiosa </w:t>
        </w:r>
      </w:ins>
      <w:del w:id="86" w:author="Katariina Kärsten - JUSTDIGI" w:date="2026-02-18T11:25:00Z" w16du:dateUtc="2026-02-18T09:25:00Z">
        <w:r w:rsidRPr="00EA6AB2" w:rsidDel="005A02E3">
          <w:rPr>
            <w:rFonts w:ascii="Times New Roman" w:hAnsi="Times New Roman" w:cs="Times New Roman"/>
          </w:rPr>
          <w:delText>muudetakse ja sõnastatakse järgmiselt:</w:delText>
        </w:r>
      </w:del>
    </w:p>
    <w:p w14:paraId="4DB490F1" w14:textId="77777777" w:rsidR="00902158" w:rsidRDefault="00BE34AD" w:rsidP="005A02E3">
      <w:pPr>
        <w:spacing w:after="60" w:line="240" w:lineRule="auto"/>
        <w:contextualSpacing/>
        <w:jc w:val="both"/>
        <w:rPr>
          <w:ins w:id="87" w:author="Katariina Kärsten - JUSTDIGI" w:date="2026-02-18T11:25:00Z" w16du:dateUtc="2026-02-18T09:25:00Z"/>
          <w:rFonts w:ascii="Times New Roman" w:hAnsi="Times New Roman" w:cs="Times New Roman"/>
        </w:rPr>
      </w:pPr>
      <w:del w:id="88" w:author="Katariina Kärsten - JUSTDIGI" w:date="2026-02-18T11:25:00Z" w16du:dateUtc="2026-02-18T09:25:00Z">
        <w:r w:rsidRPr="00EA6AB2" w:rsidDel="005A02E3">
          <w:rPr>
            <w:rFonts w:ascii="Times New Roman" w:hAnsi="Times New Roman" w:cs="Times New Roman"/>
          </w:rPr>
          <w:delText xml:space="preserve">„(10) Alla 18-aastasele isikule, keskmise, raske või sügava puudega isikule, välismaalasele rahvusvahelise kaitse andmise seaduse alusel elamisloa saanud isikule ja üldtingimustel Eesti vanaduspensioni ikka jõudnud isikule reisidokumendi väljaandmise taotluse läbivaatamise eest tasutakse riigilõivu </w:delText>
        </w:r>
      </w:del>
      <w:ins w:id="89" w:author="Katariina Kärsten - JUSTDIGI" w:date="2026-02-18T11:25:00Z" w16du:dateUtc="2026-02-18T09:25:00Z">
        <w:r w:rsidR="005A02E3">
          <w:rPr>
            <w:rFonts w:ascii="Times New Roman" w:hAnsi="Times New Roman" w:cs="Times New Roman"/>
          </w:rPr>
          <w:t>„</w:t>
        </w:r>
      </w:ins>
      <w:r w:rsidRPr="00EA6AB2">
        <w:rPr>
          <w:rFonts w:ascii="Times New Roman" w:hAnsi="Times New Roman" w:cs="Times New Roman"/>
        </w:rPr>
        <w:t>25 eurot</w:t>
      </w:r>
      <w:ins w:id="90" w:author="Katariina Kärsten - JUSTDIGI" w:date="2026-02-18T11:25:00Z" w16du:dateUtc="2026-02-18T09:25:00Z">
        <w:r w:rsidR="005A02E3">
          <w:rPr>
            <w:rFonts w:ascii="Times New Roman" w:hAnsi="Times New Roman" w:cs="Times New Roman"/>
          </w:rPr>
          <w:t>“ tekstiosaga</w:t>
        </w:r>
      </w:ins>
      <w:r w:rsidRPr="00EA6AB2">
        <w:rPr>
          <w:rFonts w:ascii="Times New Roman" w:hAnsi="Times New Roman" w:cs="Times New Roman"/>
        </w:rPr>
        <w:t xml:space="preserve"> </w:t>
      </w:r>
      <w:ins w:id="91" w:author="Katariina Kärsten - JUSTDIGI" w:date="2026-02-18T11:25:00Z" w16du:dateUtc="2026-02-18T09:25:00Z">
        <w:r w:rsidR="00902158">
          <w:rPr>
            <w:rFonts w:ascii="Times New Roman" w:hAnsi="Times New Roman" w:cs="Times New Roman"/>
          </w:rPr>
          <w:t>„</w:t>
        </w:r>
      </w:ins>
      <w:r w:rsidRPr="00EA6AB2">
        <w:rPr>
          <w:rFonts w:ascii="Times New Roman" w:hAnsi="Times New Roman" w:cs="Times New Roman"/>
        </w:rPr>
        <w:t>ja välisesinduses 55 eurot</w:t>
      </w:r>
      <w:ins w:id="92" w:author="Katariina Kärsten - JUSTDIGI" w:date="2026-02-18T11:25:00Z" w16du:dateUtc="2026-02-18T09:25:00Z">
        <w:r w:rsidR="00902158">
          <w:rPr>
            <w:rFonts w:ascii="Times New Roman" w:hAnsi="Times New Roman" w:cs="Times New Roman"/>
          </w:rPr>
          <w:t>“;</w:t>
        </w:r>
      </w:ins>
      <w:del w:id="93" w:author="Katariina Kärsten - JUSTDIGI" w:date="2026-02-18T11:25:00Z" w16du:dateUtc="2026-02-18T09:25:00Z">
        <w:r w:rsidRPr="00EA6AB2" w:rsidDel="00902158">
          <w:rPr>
            <w:rFonts w:ascii="Times New Roman" w:hAnsi="Times New Roman" w:cs="Times New Roman"/>
          </w:rPr>
          <w:delText>.</w:delText>
        </w:r>
      </w:del>
    </w:p>
    <w:p w14:paraId="411603C4" w14:textId="77777777" w:rsidR="00902158" w:rsidRDefault="00902158" w:rsidP="005A02E3">
      <w:pPr>
        <w:spacing w:after="60" w:line="240" w:lineRule="auto"/>
        <w:contextualSpacing/>
        <w:jc w:val="both"/>
        <w:rPr>
          <w:ins w:id="94" w:author="Katariina Kärsten - JUSTDIGI" w:date="2026-02-18T11:25:00Z" w16du:dateUtc="2026-02-18T09:25:00Z"/>
          <w:rFonts w:ascii="Times New Roman" w:hAnsi="Times New Roman" w:cs="Times New Roman"/>
        </w:rPr>
      </w:pPr>
    </w:p>
    <w:p w14:paraId="05E79E7F" w14:textId="77777777" w:rsidR="00622736" w:rsidRDefault="00902158" w:rsidP="005A02E3">
      <w:pPr>
        <w:spacing w:after="60" w:line="240" w:lineRule="auto"/>
        <w:contextualSpacing/>
        <w:jc w:val="both"/>
        <w:rPr>
          <w:ins w:id="95" w:author="Katariina Kärsten - JUSTDIGI" w:date="2026-02-18T11:27:00Z" w16du:dateUtc="2026-02-18T09:27:00Z"/>
          <w:rFonts w:ascii="Times New Roman" w:hAnsi="Times New Roman" w:cs="Times New Roman"/>
        </w:rPr>
      </w:pPr>
      <w:ins w:id="96" w:author="Katariina Kärsten - JUSTDIGI" w:date="2026-02-18T11:25:00Z" w16du:dateUtc="2026-02-18T09:25:00Z">
        <w:r w:rsidRPr="00902158">
          <w:rPr>
            <w:rFonts w:ascii="Times New Roman" w:hAnsi="Times New Roman" w:cs="Times New Roman"/>
            <w:b/>
            <w:bCs/>
          </w:rPr>
          <w:t>x)</w:t>
        </w:r>
      </w:ins>
      <w:r w:rsidR="00BE34AD" w:rsidRPr="00EA6AB2">
        <w:rPr>
          <w:rFonts w:ascii="Times New Roman" w:hAnsi="Times New Roman" w:cs="Times New Roman"/>
        </w:rPr>
        <w:t xml:space="preserve"> </w:t>
      </w:r>
      <w:ins w:id="97" w:author="Katariina Kärsten - JUSTDIGI" w:date="2026-02-18T11:26:00Z" w16du:dateUtc="2026-02-18T09:26:00Z">
        <w:r w:rsidR="00046D5E">
          <w:rPr>
            <w:rFonts w:ascii="Times New Roman" w:hAnsi="Times New Roman" w:cs="Times New Roman"/>
          </w:rPr>
          <w:t xml:space="preserve">paragrahvi </w:t>
        </w:r>
        <w:r w:rsidR="00136466">
          <w:rPr>
            <w:rFonts w:ascii="Times New Roman" w:hAnsi="Times New Roman" w:cs="Times New Roman"/>
          </w:rPr>
          <w:t xml:space="preserve">272 lõiget 10 täiendatakse </w:t>
        </w:r>
      </w:ins>
      <w:ins w:id="98" w:author="Katariina Kärsten - JUSTDIGI" w:date="2026-02-18T11:27:00Z" w16du:dateUtc="2026-02-18T09:27:00Z">
        <w:r w:rsidR="00622736">
          <w:rPr>
            <w:rFonts w:ascii="Times New Roman" w:hAnsi="Times New Roman" w:cs="Times New Roman"/>
          </w:rPr>
          <w:t xml:space="preserve">kolmanda lausega järgmises sõnastuses: </w:t>
        </w:r>
      </w:ins>
    </w:p>
    <w:p w14:paraId="406D72F7" w14:textId="285A6A91" w:rsidR="005C3207" w:rsidRDefault="00BE34AD" w:rsidP="005A02E3">
      <w:pPr>
        <w:spacing w:after="60" w:line="240" w:lineRule="auto"/>
        <w:contextualSpacing/>
        <w:jc w:val="both"/>
        <w:rPr>
          <w:rFonts w:ascii="Times New Roman" w:hAnsi="Times New Roman" w:cs="Times New Roman"/>
        </w:rPr>
      </w:pPr>
      <w:del w:id="99" w:author="Katariina Kärsten - JUSTDIGI" w:date="2026-02-18T11:27:00Z" w16du:dateUtc="2026-02-18T09:27:00Z">
        <w:r w:rsidRPr="00EA6AB2" w:rsidDel="00622736">
          <w:rPr>
            <w:rFonts w:ascii="Times New Roman" w:hAnsi="Times New Roman" w:cs="Times New Roman"/>
          </w:rPr>
          <w:delText xml:space="preserve">Kui nimetatud toimingut taotletakse Politsei- ja Piirivalveameti iseteeninduskeskkonna kaudu, tasutakse riigilõivu 20 eurot. </w:delText>
        </w:r>
      </w:del>
      <w:ins w:id="100" w:author="Katariina Kärsten - JUSTDIGI" w:date="2026-02-18T11:27:00Z" w16du:dateUtc="2026-02-18T09:27:00Z">
        <w:r w:rsidR="00622736">
          <w:rPr>
            <w:rFonts w:ascii="Times New Roman" w:hAnsi="Times New Roman" w:cs="Times New Roman"/>
          </w:rPr>
          <w:t>„</w:t>
        </w:r>
      </w:ins>
      <w:r w:rsidRPr="00EA6AB2">
        <w:rPr>
          <w:rFonts w:ascii="Times New Roman" w:hAnsi="Times New Roman" w:cs="Times New Roman"/>
        </w:rPr>
        <w:t>Kui toimingut taotletakse välisesinduses ja taotleja elukoht ei ole rahvastikuregistri andmetel registreeritud välisriigis, tasutakse riigilõivu 110 eurot.“;</w:t>
      </w:r>
    </w:p>
    <w:p w14:paraId="20081F08" w14:textId="77777777" w:rsidR="00EA6AB2" w:rsidRPr="00EA6AB2" w:rsidRDefault="00EA6AB2" w:rsidP="00EA6AB2">
      <w:pPr>
        <w:spacing w:after="60" w:line="240" w:lineRule="auto"/>
        <w:contextualSpacing/>
        <w:jc w:val="both"/>
        <w:rPr>
          <w:rFonts w:ascii="Times New Roman" w:hAnsi="Times New Roman" w:cs="Times New Roman"/>
        </w:rPr>
      </w:pPr>
    </w:p>
    <w:p w14:paraId="2421D9F1" w14:textId="40B0F6F1" w:rsidR="00E70C08" w:rsidRDefault="00BE34AD" w:rsidP="00EA6AB2">
      <w:pPr>
        <w:spacing w:after="60" w:line="240" w:lineRule="auto"/>
        <w:contextualSpacing/>
        <w:jc w:val="both"/>
        <w:rPr>
          <w:ins w:id="101" w:author="Katariina Kärsten - JUSTDIGI" w:date="2026-02-16T12:33:00Z" w16du:dateUtc="2026-02-16T10:33:00Z"/>
          <w:rFonts w:ascii="Times New Roman" w:hAnsi="Times New Roman" w:cs="Times New Roman"/>
        </w:rPr>
      </w:pPr>
      <w:r w:rsidRPr="00EA6AB2">
        <w:rPr>
          <w:rFonts w:ascii="Times New Roman" w:hAnsi="Times New Roman" w:cs="Times New Roman"/>
          <w:b/>
        </w:rPr>
        <w:t xml:space="preserve">8) </w:t>
      </w:r>
      <w:r w:rsidRPr="00EA6AB2">
        <w:rPr>
          <w:rFonts w:ascii="Times New Roman" w:hAnsi="Times New Roman" w:cs="Times New Roman"/>
        </w:rPr>
        <w:t xml:space="preserve">paragrahvi 272 lõiget 11 täiendatakse </w:t>
      </w:r>
      <w:ins w:id="102" w:author="Katariina Kärsten - JUSTDIGI" w:date="2026-02-18T11:27:00Z" w16du:dateUtc="2026-02-18T09:27:00Z">
        <w:r w:rsidR="00962C7C">
          <w:rPr>
            <w:rFonts w:ascii="Times New Roman" w:hAnsi="Times New Roman" w:cs="Times New Roman"/>
          </w:rPr>
          <w:t xml:space="preserve">kolmanda </w:t>
        </w:r>
      </w:ins>
      <w:ins w:id="103" w:author="Katariina Kärsten - JUSTDIGI" w:date="2026-02-16T12:33:00Z" w16du:dateUtc="2026-02-16T10:33:00Z">
        <w:r w:rsidR="00E70C08">
          <w:rPr>
            <w:rFonts w:ascii="Times New Roman" w:hAnsi="Times New Roman" w:cs="Times New Roman"/>
          </w:rPr>
          <w:t xml:space="preserve">lausega järgmises sõnastuses: </w:t>
        </w:r>
      </w:ins>
    </w:p>
    <w:p w14:paraId="41E0410D" w14:textId="1C3F6497" w:rsidR="005C3207" w:rsidRDefault="00BE34AD" w:rsidP="00EA6AB2">
      <w:pPr>
        <w:spacing w:after="60" w:line="240" w:lineRule="auto"/>
        <w:contextualSpacing/>
        <w:jc w:val="both"/>
        <w:rPr>
          <w:rFonts w:ascii="Times New Roman" w:hAnsi="Times New Roman" w:cs="Times New Roman"/>
        </w:rPr>
      </w:pPr>
      <w:del w:id="104" w:author="Katariina Kärsten - JUSTDIGI" w:date="2026-02-16T12:33:00Z" w16du:dateUtc="2026-02-16T10:33:00Z">
        <w:r w:rsidRPr="00EA6AB2" w:rsidDel="00E70C08">
          <w:rPr>
            <w:rFonts w:ascii="Times New Roman" w:hAnsi="Times New Roman" w:cs="Times New Roman"/>
          </w:rPr>
          <w:delText xml:space="preserve">pärast tekstiosa „70 eurot.“ tekstiosaga </w:delText>
        </w:r>
      </w:del>
      <w:r w:rsidRPr="00EA6AB2">
        <w:rPr>
          <w:rFonts w:ascii="Times New Roman" w:hAnsi="Times New Roman" w:cs="Times New Roman"/>
        </w:rPr>
        <w:t>„</w:t>
      </w:r>
      <w:del w:id="105" w:author="Katariina Kärsten - JUSTDIGI" w:date="2026-02-16T12:33:00Z" w16du:dateUtc="2026-02-16T10:33:00Z">
        <w:r w:rsidRPr="00EA6AB2" w:rsidDel="00E70C08">
          <w:rPr>
            <w:rFonts w:ascii="Times New Roman" w:hAnsi="Times New Roman" w:cs="Times New Roman"/>
          </w:rPr>
          <w:delText xml:space="preserve"> </w:delText>
        </w:r>
      </w:del>
      <w:r w:rsidRPr="00EA6AB2">
        <w:rPr>
          <w:rFonts w:ascii="Times New Roman" w:hAnsi="Times New Roman" w:cs="Times New Roman"/>
        </w:rPr>
        <w:t>Kui toimingut taotletakse välisesinduses ja taotleja elukoht ei ole rahvastikuregistri andmetel registreeritud välisriigis, tasutakse riigilõivu 220 eurot.“;</w:t>
      </w:r>
    </w:p>
    <w:p w14:paraId="47F0CADB" w14:textId="77777777" w:rsidR="00EA6AB2" w:rsidRPr="00EA6AB2" w:rsidRDefault="00EA6AB2" w:rsidP="00EA6AB2">
      <w:pPr>
        <w:spacing w:after="60" w:line="240" w:lineRule="auto"/>
        <w:contextualSpacing/>
        <w:jc w:val="both"/>
        <w:rPr>
          <w:rFonts w:ascii="Times New Roman" w:hAnsi="Times New Roman" w:cs="Times New Roman"/>
        </w:rPr>
      </w:pPr>
    </w:p>
    <w:p w14:paraId="532C68F6" w14:textId="2D57A511" w:rsidR="005C3207" w:rsidRPr="00EA6AB2" w:rsidDel="007815CA" w:rsidRDefault="00BE34AD" w:rsidP="007815CA">
      <w:pPr>
        <w:spacing w:after="60" w:line="240" w:lineRule="auto"/>
        <w:contextualSpacing/>
        <w:jc w:val="both"/>
        <w:rPr>
          <w:del w:id="106" w:author="Katariina Kärsten - JUSTDIGI" w:date="2026-02-18T11:30:00Z" w16du:dateUtc="2026-02-18T09:30:00Z"/>
          <w:rFonts w:ascii="Times New Roman" w:hAnsi="Times New Roman" w:cs="Times New Roman"/>
        </w:rPr>
      </w:pPr>
      <w:r w:rsidRPr="00EA6AB2">
        <w:rPr>
          <w:rFonts w:ascii="Times New Roman" w:hAnsi="Times New Roman" w:cs="Times New Roman"/>
          <w:b/>
        </w:rPr>
        <w:t xml:space="preserve">9) </w:t>
      </w:r>
      <w:r w:rsidRPr="00EA6AB2">
        <w:rPr>
          <w:rFonts w:ascii="Times New Roman" w:hAnsi="Times New Roman" w:cs="Times New Roman"/>
        </w:rPr>
        <w:t xml:space="preserve">paragrahvi </w:t>
      </w:r>
      <w:commentRangeStart w:id="107"/>
      <w:r w:rsidRPr="00EA6AB2">
        <w:rPr>
          <w:rFonts w:ascii="Times New Roman" w:hAnsi="Times New Roman" w:cs="Times New Roman"/>
        </w:rPr>
        <w:t xml:space="preserve">272 </w:t>
      </w:r>
      <w:del w:id="108" w:author="Katariina Kärsten - JUSTDIGI" w:date="2026-02-18T11:30:00Z" w16du:dateUtc="2026-02-18T09:30:00Z">
        <w:r w:rsidRPr="00EA6AB2" w:rsidDel="00514DD1">
          <w:rPr>
            <w:rFonts w:ascii="Times New Roman" w:hAnsi="Times New Roman" w:cs="Times New Roman"/>
          </w:rPr>
          <w:delText xml:space="preserve">lõige </w:delText>
        </w:r>
      </w:del>
      <w:ins w:id="109" w:author="Katariina Kärsten - JUSTDIGI" w:date="2026-02-18T11:30:00Z" w16du:dateUtc="2026-02-18T09:30:00Z">
        <w:r w:rsidR="00514DD1">
          <w:rPr>
            <w:rFonts w:ascii="Times New Roman" w:hAnsi="Times New Roman" w:cs="Times New Roman"/>
          </w:rPr>
          <w:t>lõike</w:t>
        </w:r>
        <w:r w:rsidR="00514DD1" w:rsidRPr="00EA6AB2">
          <w:rPr>
            <w:rFonts w:ascii="Times New Roman" w:hAnsi="Times New Roman" w:cs="Times New Roman"/>
          </w:rPr>
          <w:t xml:space="preserve"> </w:t>
        </w:r>
      </w:ins>
      <w:r w:rsidRPr="00EA6AB2">
        <w:rPr>
          <w:rFonts w:ascii="Times New Roman" w:hAnsi="Times New Roman" w:cs="Times New Roman"/>
        </w:rPr>
        <w:t xml:space="preserve">13 </w:t>
      </w:r>
      <w:commentRangeEnd w:id="107"/>
      <w:ins w:id="110" w:author="Katariina Kärsten - JUSTDIGI" w:date="2026-02-18T11:30:00Z" w16du:dateUtc="2026-02-18T09:30:00Z">
        <w:r w:rsidR="007815CA">
          <w:rPr>
            <w:rFonts w:ascii="Times New Roman" w:hAnsi="Times New Roman" w:cs="Times New Roman"/>
          </w:rPr>
          <w:t xml:space="preserve">esimest lauset täiendatakse pärast tekstiosa </w:t>
        </w:r>
      </w:ins>
      <w:r w:rsidR="00514DD1">
        <w:rPr>
          <w:rStyle w:val="Kommentaariviide"/>
        </w:rPr>
        <w:commentReference w:id="107"/>
      </w:r>
      <w:del w:id="111" w:author="Katariina Kärsten - JUSTDIGI" w:date="2026-02-18T11:30:00Z" w16du:dateUtc="2026-02-18T09:30:00Z">
        <w:r w:rsidRPr="00EA6AB2" w:rsidDel="007815CA">
          <w:rPr>
            <w:rFonts w:ascii="Times New Roman" w:hAnsi="Times New Roman" w:cs="Times New Roman"/>
          </w:rPr>
          <w:delText>muudetakse ja sõnastatakse järgmiselt:</w:delText>
        </w:r>
      </w:del>
    </w:p>
    <w:p w14:paraId="349D734A" w14:textId="77777777" w:rsidR="007815CA" w:rsidRDefault="00BE34AD" w:rsidP="007815CA">
      <w:pPr>
        <w:spacing w:after="60" w:line="240" w:lineRule="auto"/>
        <w:contextualSpacing/>
        <w:jc w:val="both"/>
        <w:rPr>
          <w:ins w:id="112" w:author="Katariina Kärsten - JUSTDIGI" w:date="2026-02-18T11:30:00Z" w16du:dateUtc="2026-02-18T09:30:00Z"/>
          <w:rFonts w:ascii="Times New Roman" w:hAnsi="Times New Roman" w:cs="Times New Roman"/>
        </w:rPr>
      </w:pPr>
      <w:del w:id="113" w:author="Katariina Kärsten - JUSTDIGI" w:date="2026-02-18T11:30:00Z" w16du:dateUtc="2026-02-18T09:30:00Z">
        <w:r w:rsidRPr="00EA6AB2" w:rsidDel="007815CA">
          <w:rPr>
            <w:rFonts w:ascii="Times New Roman" w:hAnsi="Times New Roman" w:cs="Times New Roman"/>
          </w:rPr>
          <w:delText>„(13) Alla 18-aastasele isikule, keskmise, raske või sügava puudega isikule ja üldtingimustel Eesti vanaduspensioni ikka jõudnud isikule isikutunnistuse väljaandmise taotluse läbivaatamise eest koos reisidokumendi väljaandmise taotluse läbivaatamisega tasutakse riigilõivu</w:delText>
        </w:r>
      </w:del>
      <w:r w:rsidRPr="00EA6AB2">
        <w:rPr>
          <w:rFonts w:ascii="Times New Roman" w:hAnsi="Times New Roman" w:cs="Times New Roman"/>
        </w:rPr>
        <w:t xml:space="preserve"> </w:t>
      </w:r>
      <w:ins w:id="114" w:author="Katariina Kärsten - JUSTDIGI" w:date="2026-02-18T11:30:00Z" w16du:dateUtc="2026-02-18T09:30:00Z">
        <w:r w:rsidR="007815CA">
          <w:rPr>
            <w:rFonts w:ascii="Times New Roman" w:hAnsi="Times New Roman" w:cs="Times New Roman"/>
          </w:rPr>
          <w:t>„</w:t>
        </w:r>
      </w:ins>
      <w:r w:rsidRPr="00EA6AB2">
        <w:rPr>
          <w:rFonts w:ascii="Times New Roman" w:hAnsi="Times New Roman" w:cs="Times New Roman"/>
        </w:rPr>
        <w:t>35 eurot</w:t>
      </w:r>
      <w:ins w:id="115" w:author="Katariina Kärsten - JUSTDIGI" w:date="2026-02-18T11:30:00Z" w16du:dateUtc="2026-02-18T09:30:00Z">
        <w:r w:rsidR="007815CA">
          <w:rPr>
            <w:rFonts w:ascii="Times New Roman" w:hAnsi="Times New Roman" w:cs="Times New Roman"/>
          </w:rPr>
          <w:t>“ tekstiosaga</w:t>
        </w:r>
      </w:ins>
      <w:r w:rsidRPr="00EA6AB2">
        <w:rPr>
          <w:rFonts w:ascii="Times New Roman" w:hAnsi="Times New Roman" w:cs="Times New Roman"/>
        </w:rPr>
        <w:t xml:space="preserve"> </w:t>
      </w:r>
      <w:ins w:id="116" w:author="Katariina Kärsten - JUSTDIGI" w:date="2026-02-18T11:30:00Z" w16du:dateUtc="2026-02-18T09:30:00Z">
        <w:r w:rsidR="007815CA">
          <w:rPr>
            <w:rFonts w:ascii="Times New Roman" w:hAnsi="Times New Roman" w:cs="Times New Roman"/>
          </w:rPr>
          <w:t>„</w:t>
        </w:r>
      </w:ins>
      <w:r w:rsidRPr="00EA6AB2">
        <w:rPr>
          <w:rFonts w:ascii="Times New Roman" w:hAnsi="Times New Roman" w:cs="Times New Roman"/>
        </w:rPr>
        <w:t>ja välisesinduses 65 eurot</w:t>
      </w:r>
      <w:ins w:id="117" w:author="Katariina Kärsten - JUSTDIGI" w:date="2026-02-18T11:30:00Z" w16du:dateUtc="2026-02-18T09:30:00Z">
        <w:r w:rsidR="007815CA">
          <w:rPr>
            <w:rFonts w:ascii="Times New Roman" w:hAnsi="Times New Roman" w:cs="Times New Roman"/>
          </w:rPr>
          <w:t>“;</w:t>
        </w:r>
      </w:ins>
      <w:del w:id="118" w:author="Katariina Kärsten - JUSTDIGI" w:date="2026-02-18T11:30:00Z" w16du:dateUtc="2026-02-18T09:30:00Z">
        <w:r w:rsidRPr="00EA6AB2" w:rsidDel="007815CA">
          <w:rPr>
            <w:rFonts w:ascii="Times New Roman" w:hAnsi="Times New Roman" w:cs="Times New Roman"/>
          </w:rPr>
          <w:delText>.</w:delText>
        </w:r>
      </w:del>
      <w:r w:rsidRPr="00EA6AB2">
        <w:rPr>
          <w:rFonts w:ascii="Times New Roman" w:hAnsi="Times New Roman" w:cs="Times New Roman"/>
        </w:rPr>
        <w:t xml:space="preserve"> </w:t>
      </w:r>
    </w:p>
    <w:p w14:paraId="0FE3121F" w14:textId="77777777" w:rsidR="007815CA" w:rsidRDefault="007815CA" w:rsidP="007815CA">
      <w:pPr>
        <w:spacing w:after="60" w:line="240" w:lineRule="auto"/>
        <w:contextualSpacing/>
        <w:jc w:val="both"/>
        <w:rPr>
          <w:ins w:id="119" w:author="Katariina Kärsten - JUSTDIGI" w:date="2026-02-18T11:30:00Z" w16du:dateUtc="2026-02-18T09:30:00Z"/>
          <w:rFonts w:ascii="Times New Roman" w:hAnsi="Times New Roman" w:cs="Times New Roman"/>
        </w:rPr>
      </w:pPr>
    </w:p>
    <w:p w14:paraId="05782D4D" w14:textId="77777777" w:rsidR="00C87D4D" w:rsidRDefault="0037551B" w:rsidP="007815CA">
      <w:pPr>
        <w:spacing w:after="60" w:line="240" w:lineRule="auto"/>
        <w:contextualSpacing/>
        <w:jc w:val="both"/>
        <w:rPr>
          <w:ins w:id="120" w:author="Katariina Kärsten - JUSTDIGI" w:date="2026-02-18T11:31:00Z" w16du:dateUtc="2026-02-18T09:31:00Z"/>
          <w:rFonts w:ascii="Times New Roman" w:hAnsi="Times New Roman" w:cs="Times New Roman"/>
        </w:rPr>
      </w:pPr>
      <w:ins w:id="121" w:author="Katariina Kärsten - JUSTDIGI" w:date="2026-02-18T11:31:00Z" w16du:dateUtc="2026-02-18T09:31:00Z">
        <w:r w:rsidRPr="00F417C5">
          <w:rPr>
            <w:rFonts w:ascii="Times New Roman" w:hAnsi="Times New Roman" w:cs="Times New Roman"/>
            <w:b/>
            <w:bCs/>
          </w:rPr>
          <w:t>x)</w:t>
        </w:r>
        <w:r>
          <w:rPr>
            <w:rFonts w:ascii="Times New Roman" w:hAnsi="Times New Roman" w:cs="Times New Roman"/>
          </w:rPr>
          <w:t xml:space="preserve"> </w:t>
        </w:r>
        <w:r w:rsidR="00C87D4D">
          <w:rPr>
            <w:rFonts w:ascii="Times New Roman" w:hAnsi="Times New Roman" w:cs="Times New Roman"/>
          </w:rPr>
          <w:t xml:space="preserve">paragrahvi 272 lõiget 13 täiendatakse pärast esimest lauset lausega järgmises sõnastuses: </w:t>
        </w:r>
      </w:ins>
    </w:p>
    <w:p w14:paraId="69C38C04" w14:textId="37F58F49" w:rsidR="005C3207" w:rsidRDefault="00C87D4D" w:rsidP="007815CA">
      <w:pPr>
        <w:spacing w:after="60" w:line="240" w:lineRule="auto"/>
        <w:contextualSpacing/>
        <w:jc w:val="both"/>
        <w:rPr>
          <w:rFonts w:ascii="Times New Roman" w:hAnsi="Times New Roman" w:cs="Times New Roman"/>
        </w:rPr>
      </w:pPr>
      <w:ins w:id="122" w:author="Katariina Kärsten - JUSTDIGI" w:date="2026-02-18T11:32:00Z" w16du:dateUtc="2026-02-18T09:32:00Z">
        <w:r>
          <w:rPr>
            <w:rFonts w:ascii="Times New Roman" w:hAnsi="Times New Roman" w:cs="Times New Roman"/>
          </w:rPr>
          <w:t>„</w:t>
        </w:r>
      </w:ins>
      <w:r w:rsidR="00BE34AD" w:rsidRPr="00EA6AB2">
        <w:rPr>
          <w:rFonts w:ascii="Times New Roman" w:hAnsi="Times New Roman" w:cs="Times New Roman"/>
        </w:rPr>
        <w:t>Kui toimingut taotletakse välisesinduses ja taotleja elukoht ei ole rahvastikuregistri andmetel registreeritud välisriigis, tasutakse riigilõivu 130 eurot.</w:t>
      </w:r>
      <w:del w:id="123" w:author="Katariina Kärsten - JUSTDIGI" w:date="2026-02-18T11:32:00Z" w16du:dateUtc="2026-02-18T09:32:00Z">
        <w:r w:rsidR="00BE34AD" w:rsidRPr="00EA6AB2" w:rsidDel="006C3590">
          <w:rPr>
            <w:rFonts w:ascii="Times New Roman" w:hAnsi="Times New Roman" w:cs="Times New Roman"/>
          </w:rPr>
          <w:delText xml:space="preserve"> Nimetatud isikule elamisloa väljaandmise taotluse läbivaatamise eest koos reisidokumendi väljaandmise taotluse läbivaatamisega tasutakse riigilõivu 40 eurot. Kui nimetatud toimingut taotletakse Politsei- ja Piirivalveameti iseteeninduskeskkonna kaudu, tasutakse riigilõivu vastavalt 30 või 35 eurot.</w:delText>
        </w:r>
      </w:del>
      <w:r w:rsidR="00BE34AD" w:rsidRPr="00EA6AB2">
        <w:rPr>
          <w:rFonts w:ascii="Times New Roman" w:hAnsi="Times New Roman" w:cs="Times New Roman"/>
        </w:rPr>
        <w:t>“;</w:t>
      </w:r>
    </w:p>
    <w:p w14:paraId="3A87C53E" w14:textId="77777777" w:rsidR="00EA6AB2" w:rsidRPr="00EA6AB2" w:rsidRDefault="00EA6AB2" w:rsidP="00EA6AB2">
      <w:pPr>
        <w:spacing w:after="60" w:line="240" w:lineRule="auto"/>
        <w:contextualSpacing/>
        <w:jc w:val="both"/>
        <w:rPr>
          <w:rFonts w:ascii="Times New Roman" w:hAnsi="Times New Roman" w:cs="Times New Roman"/>
        </w:rPr>
      </w:pPr>
    </w:p>
    <w:p w14:paraId="0DDF6FD0"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10) </w:t>
      </w:r>
      <w:r w:rsidRPr="00EA6AB2">
        <w:rPr>
          <w:rFonts w:ascii="Times New Roman" w:hAnsi="Times New Roman" w:cs="Times New Roman"/>
        </w:rPr>
        <w:t>paragrahvi 272 lõike 19 punktid 1–3 muudetakse ja sõnastatakse järgmiselt:</w:t>
      </w:r>
    </w:p>
    <w:p w14:paraId="4FD149CA"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„1) 35 eurot, kui reisidokument on kadunud, varastatud või hävinud või kui taotlejal ei ole seda muul põhjusel võimalik mõistliku aja jooksul saada;</w:t>
      </w:r>
    </w:p>
    <w:p w14:paraId="2B08B24F"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160 eurot, kui reisidokument on kehtivuse kaotanud;</w:t>
      </w:r>
    </w:p>
    <w:p w14:paraId="07AD5812" w14:textId="05A6B3DE"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3) 55 eurot, kui tegemist on alla üheaastase lapsega, kellele ei ole eelnevalt väljastatud isikut tõendavat dokumenti.“;</w:t>
      </w:r>
    </w:p>
    <w:p w14:paraId="674F050B" w14:textId="77777777" w:rsidR="00EA6AB2" w:rsidRPr="00EA6AB2" w:rsidRDefault="00EA6AB2" w:rsidP="00EA6AB2">
      <w:pPr>
        <w:spacing w:after="60" w:line="240" w:lineRule="auto"/>
        <w:contextualSpacing/>
        <w:jc w:val="both"/>
        <w:rPr>
          <w:rFonts w:ascii="Times New Roman" w:hAnsi="Times New Roman" w:cs="Times New Roman"/>
        </w:rPr>
      </w:pPr>
    </w:p>
    <w:p w14:paraId="20185613"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11) </w:t>
      </w:r>
      <w:r w:rsidRPr="00EA6AB2">
        <w:rPr>
          <w:rFonts w:ascii="Times New Roman" w:hAnsi="Times New Roman" w:cs="Times New Roman"/>
        </w:rPr>
        <w:t>paragrahvi 272 lõige 20 muudetakse ja sõnastatakse järgmiselt:</w:t>
      </w:r>
    </w:p>
    <w:p w14:paraId="60AADED5" w14:textId="55033261"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„(20) Käesoleva paragrahvi lõikes 1, 2, 3, 7, 8, 10, 11 või 13 nimetatud dokumendi välisesinduses või aukonsuli kaudu väljastamise eest tasutakse dokumendi taotlemisel riigilõivu 35 eurot. Kui taotleja elukoht ei ole rahvastikuregistri andmetel registreeritud välisriigis, tasutakse dokumendi välisesinduses või aukonsuli kaudu väljastamise eest dokumendi taotlemisel riigilõivu 70 eurot.“;</w:t>
      </w:r>
    </w:p>
    <w:p w14:paraId="45D02A5C" w14:textId="77777777" w:rsidR="00EA6AB2" w:rsidRPr="00EA6AB2" w:rsidRDefault="00EA6AB2" w:rsidP="00EA6AB2">
      <w:pPr>
        <w:spacing w:after="60" w:line="240" w:lineRule="auto"/>
        <w:contextualSpacing/>
        <w:jc w:val="both"/>
        <w:rPr>
          <w:rFonts w:ascii="Times New Roman" w:hAnsi="Times New Roman" w:cs="Times New Roman"/>
        </w:rPr>
      </w:pPr>
    </w:p>
    <w:p w14:paraId="1633799B"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12) </w:t>
      </w:r>
      <w:r w:rsidRPr="00EA6AB2">
        <w:rPr>
          <w:rFonts w:ascii="Times New Roman" w:hAnsi="Times New Roman" w:cs="Times New Roman"/>
        </w:rPr>
        <w:t>paragrahvi 272 täiendatakse lõikega 21</w:t>
      </w:r>
      <w:r w:rsidRPr="00EA6AB2">
        <w:rPr>
          <w:rFonts w:ascii="Times New Roman" w:hAnsi="Times New Roman" w:cs="Times New Roman"/>
          <w:vertAlign w:val="superscript"/>
        </w:rPr>
        <w:t>1</w:t>
      </w:r>
      <w:r w:rsidRPr="00EA6AB2">
        <w:rPr>
          <w:rFonts w:ascii="Times New Roman" w:hAnsi="Times New Roman" w:cs="Times New Roman"/>
        </w:rPr>
        <w:t xml:space="preserve"> järgmises sõnastuses:</w:t>
      </w:r>
    </w:p>
    <w:p w14:paraId="4FCCFC2F" w14:textId="22CBFB93"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„(21</w:t>
      </w:r>
      <w:r w:rsidRPr="00EA6AB2">
        <w:rPr>
          <w:rFonts w:ascii="Times New Roman" w:hAnsi="Times New Roman" w:cs="Times New Roman"/>
          <w:vertAlign w:val="superscript"/>
        </w:rPr>
        <w:t>1</w:t>
      </w:r>
      <w:r w:rsidRPr="00EA6AB2">
        <w:rPr>
          <w:rFonts w:ascii="Times New Roman" w:hAnsi="Times New Roman" w:cs="Times New Roman"/>
        </w:rPr>
        <w:t>) Käesoleva paragrahvi lõikes 1, 2, 3, 7, 8, 10, 11 või 13 nimetatud dokumendi taotluse esitamisel välisriigis väljaspool välisesinduse ruume tasutakse taotlemisel täiendav riigilõiv 20 eurot.“;</w:t>
      </w:r>
    </w:p>
    <w:p w14:paraId="401AEDF9" w14:textId="77777777" w:rsidR="00EA6AB2" w:rsidRPr="00EA6AB2" w:rsidRDefault="00EA6AB2" w:rsidP="00EA6AB2">
      <w:pPr>
        <w:spacing w:after="60" w:line="240" w:lineRule="auto"/>
        <w:contextualSpacing/>
        <w:jc w:val="both"/>
        <w:rPr>
          <w:rFonts w:ascii="Times New Roman" w:hAnsi="Times New Roman" w:cs="Times New Roman"/>
        </w:rPr>
      </w:pPr>
    </w:p>
    <w:p w14:paraId="05F37EDB"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13) </w:t>
      </w:r>
      <w:r w:rsidRPr="00EA6AB2">
        <w:rPr>
          <w:rFonts w:ascii="Times New Roman" w:hAnsi="Times New Roman" w:cs="Times New Roman"/>
        </w:rPr>
        <w:t>paragrahvi 272</w:t>
      </w:r>
      <w:r w:rsidRPr="00EA6AB2">
        <w:rPr>
          <w:rFonts w:ascii="Times New Roman" w:hAnsi="Times New Roman" w:cs="Times New Roman"/>
          <w:vertAlign w:val="superscript"/>
        </w:rPr>
        <w:t>1</w:t>
      </w:r>
      <w:r w:rsidRPr="00EA6AB2">
        <w:rPr>
          <w:rFonts w:ascii="Times New Roman" w:hAnsi="Times New Roman" w:cs="Times New Roman"/>
        </w:rPr>
        <w:t xml:space="preserve"> tekst muudetakse ja sõnastatakse järgmiselt:</w:t>
      </w:r>
    </w:p>
    <w:p w14:paraId="69563A9F" w14:textId="00C4A96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„Isiku taotlusel isikutunnistuse, elamisloakaardi ja digitaalse isikutunnistuse kasutajale dokumenti kantud sertifikaatide uute turvakoodide väljastamise eest tasutakse riigilõivu 10 eurot ja välisesinduses 35 eurot. Kui toimingut taotletakse välisesinduses ja taotleja elukoht ei ole rahvastikuregistri andmetel registreeritud välisriigis, tasutakse riigilõivu 70 eurot.“;</w:t>
      </w:r>
    </w:p>
    <w:p w14:paraId="78DB3E92" w14:textId="77777777" w:rsidR="00EA6AB2" w:rsidRPr="00EA6AB2" w:rsidRDefault="00EA6AB2" w:rsidP="00EA6AB2">
      <w:pPr>
        <w:spacing w:after="60" w:line="240" w:lineRule="auto"/>
        <w:contextualSpacing/>
        <w:jc w:val="both"/>
        <w:rPr>
          <w:rFonts w:ascii="Times New Roman" w:hAnsi="Times New Roman" w:cs="Times New Roman"/>
        </w:rPr>
      </w:pPr>
    </w:p>
    <w:p w14:paraId="2C13E644"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14) </w:t>
      </w:r>
      <w:r w:rsidRPr="00EA6AB2">
        <w:rPr>
          <w:rFonts w:ascii="Times New Roman" w:hAnsi="Times New Roman" w:cs="Times New Roman"/>
        </w:rPr>
        <w:t>seaduse 13.  peatüki 1.  jagu täiendatakse 3. jaotisega järgmises sõnastuses:</w:t>
      </w:r>
    </w:p>
    <w:p w14:paraId="127585E3" w14:textId="77777777" w:rsidR="005C3207" w:rsidRPr="00EA6AB2" w:rsidRDefault="005C3207" w:rsidP="00EA6AB2">
      <w:pPr>
        <w:spacing w:after="60" w:line="240" w:lineRule="auto"/>
        <w:contextualSpacing/>
        <w:jc w:val="both"/>
        <w:rPr>
          <w:rFonts w:ascii="Times New Roman" w:hAnsi="Times New Roman" w:cs="Times New Roman"/>
        </w:rPr>
      </w:pPr>
    </w:p>
    <w:p w14:paraId="419E1E5F"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„3. jaotis</w:t>
      </w:r>
    </w:p>
    <w:p w14:paraId="69FFF23C"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Konsulaarteenused</w:t>
      </w:r>
    </w:p>
    <w:p w14:paraId="1AFCCBD4" w14:textId="77777777" w:rsidR="005C3207" w:rsidRPr="00EA6AB2" w:rsidRDefault="005C3207" w:rsidP="00EA6AB2">
      <w:pPr>
        <w:spacing w:after="60" w:line="240" w:lineRule="auto"/>
        <w:contextualSpacing/>
        <w:jc w:val="both"/>
        <w:rPr>
          <w:rFonts w:ascii="Times New Roman" w:hAnsi="Times New Roman" w:cs="Times New Roman"/>
        </w:rPr>
      </w:pPr>
    </w:p>
    <w:p w14:paraId="6F244A4C"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303</w:t>
      </w:r>
      <w:r w:rsidRPr="00EA6AB2">
        <w:rPr>
          <w:rFonts w:ascii="Times New Roman" w:hAnsi="Times New Roman" w:cs="Times New Roman"/>
          <w:b/>
          <w:vertAlign w:val="superscript"/>
        </w:rPr>
        <w:t>2</w:t>
      </w:r>
      <w:r w:rsidRPr="00EA6AB2">
        <w:rPr>
          <w:rFonts w:ascii="Times New Roman" w:hAnsi="Times New Roman" w:cs="Times New Roman"/>
          <w:b/>
        </w:rPr>
        <w:t>. Dokumendi legaliseerimine</w:t>
      </w:r>
    </w:p>
    <w:p w14:paraId="5E432DFC"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Dokumendi legaliseerimise taotluse läbivaatamise eest tasutakse riigilõivu 45 eurot.“;</w:t>
      </w:r>
    </w:p>
    <w:p w14:paraId="5247F76F"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br/>
      </w:r>
      <w:r w:rsidRPr="00EA6AB2">
        <w:rPr>
          <w:rFonts w:ascii="Times New Roman" w:hAnsi="Times New Roman" w:cs="Times New Roman"/>
          <w:b/>
        </w:rPr>
        <w:t xml:space="preserve">15) </w:t>
      </w:r>
      <w:r w:rsidRPr="00EA6AB2">
        <w:rPr>
          <w:rFonts w:ascii="Times New Roman" w:hAnsi="Times New Roman" w:cs="Times New Roman"/>
        </w:rPr>
        <w:t>paragrahvi 304 tekst muudetakse ja sõnastatakse järgmiselt:</w:t>
      </w:r>
    </w:p>
    <w:p w14:paraId="2DEC43D4" w14:textId="0DFC57F6"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„Konsulaarametnikule teada olevate asjaolude kohta tõendi väljastamise eest tasutakse riigilõivu 60 eurot.“;</w:t>
      </w:r>
    </w:p>
    <w:p w14:paraId="24C721A8" w14:textId="77777777" w:rsidR="00EA6AB2" w:rsidRPr="00EA6AB2" w:rsidRDefault="00EA6AB2" w:rsidP="00EA6AB2">
      <w:pPr>
        <w:spacing w:after="60" w:line="240" w:lineRule="auto"/>
        <w:contextualSpacing/>
        <w:jc w:val="both"/>
        <w:rPr>
          <w:rFonts w:ascii="Times New Roman" w:hAnsi="Times New Roman" w:cs="Times New Roman"/>
        </w:rPr>
      </w:pPr>
    </w:p>
    <w:p w14:paraId="5BF2E212" w14:textId="0662E0BC"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16) </w:t>
      </w:r>
      <w:r w:rsidRPr="00EA6AB2">
        <w:rPr>
          <w:rFonts w:ascii="Times New Roman" w:hAnsi="Times New Roman" w:cs="Times New Roman"/>
        </w:rPr>
        <w:t>paragrahvi 305 lõiked 1 ja 1</w:t>
      </w:r>
      <w:r w:rsidRPr="00EA6AB2">
        <w:rPr>
          <w:rFonts w:ascii="Times New Roman" w:hAnsi="Times New Roman" w:cs="Times New Roman"/>
          <w:vertAlign w:val="superscript"/>
        </w:rPr>
        <w:t>1</w:t>
      </w:r>
      <w:r w:rsidRPr="00EA6AB2">
        <w:rPr>
          <w:rFonts w:ascii="Times New Roman" w:hAnsi="Times New Roman" w:cs="Times New Roman"/>
        </w:rPr>
        <w:t xml:space="preserve"> tunnistatakse kehtetuks;</w:t>
      </w:r>
    </w:p>
    <w:p w14:paraId="1A543057" w14:textId="77777777" w:rsidR="00EA6AB2" w:rsidRPr="00EA6AB2" w:rsidRDefault="00EA6AB2" w:rsidP="00EA6AB2">
      <w:pPr>
        <w:spacing w:after="60" w:line="240" w:lineRule="auto"/>
        <w:contextualSpacing/>
        <w:jc w:val="both"/>
        <w:rPr>
          <w:rFonts w:ascii="Times New Roman" w:hAnsi="Times New Roman" w:cs="Times New Roman"/>
        </w:rPr>
      </w:pPr>
    </w:p>
    <w:p w14:paraId="6B2097DB" w14:textId="5C6EA0B2" w:rsidR="00EA6AB2"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17) </w:t>
      </w:r>
      <w:r w:rsidRPr="00EA6AB2">
        <w:rPr>
          <w:rFonts w:ascii="Times New Roman" w:hAnsi="Times New Roman" w:cs="Times New Roman"/>
        </w:rPr>
        <w:t>paragrahvi 305 lõige 2 muudetakse ja sõnastatakse järgmiselt:</w:t>
      </w:r>
    </w:p>
    <w:p w14:paraId="63E211B0" w14:textId="1B17BB7C"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„(2) Notariaalse kinnitamise eest tasutakse riigilõivu 60 eurot.“;</w:t>
      </w:r>
    </w:p>
    <w:p w14:paraId="78805052" w14:textId="77777777" w:rsidR="00EA6AB2" w:rsidRPr="00EA6AB2" w:rsidRDefault="00EA6AB2" w:rsidP="00EA6AB2">
      <w:pPr>
        <w:spacing w:after="60" w:line="240" w:lineRule="auto"/>
        <w:contextualSpacing/>
        <w:jc w:val="both"/>
        <w:rPr>
          <w:rFonts w:ascii="Times New Roman" w:hAnsi="Times New Roman" w:cs="Times New Roman"/>
        </w:rPr>
      </w:pPr>
    </w:p>
    <w:p w14:paraId="72CD6B58" w14:textId="6D96568B"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18) </w:t>
      </w:r>
      <w:r w:rsidRPr="00EA6AB2">
        <w:rPr>
          <w:rFonts w:ascii="Times New Roman" w:hAnsi="Times New Roman" w:cs="Times New Roman"/>
        </w:rPr>
        <w:t xml:space="preserve">paragrahvi 305 lõiked 3 ja 4 tunnistatakse </w:t>
      </w:r>
      <w:commentRangeStart w:id="124"/>
      <w:r w:rsidRPr="00EA6AB2">
        <w:rPr>
          <w:rFonts w:ascii="Times New Roman" w:hAnsi="Times New Roman" w:cs="Times New Roman"/>
        </w:rPr>
        <w:t>kehtetuks;</w:t>
      </w:r>
    </w:p>
    <w:p w14:paraId="3B82FCF8" w14:textId="77777777" w:rsidR="00EA6AB2" w:rsidRPr="00EA6AB2" w:rsidRDefault="00EA6AB2" w:rsidP="00EA6AB2">
      <w:pPr>
        <w:spacing w:after="60" w:line="240" w:lineRule="auto"/>
        <w:contextualSpacing/>
        <w:jc w:val="both"/>
        <w:rPr>
          <w:rFonts w:ascii="Times New Roman" w:hAnsi="Times New Roman" w:cs="Times New Roman"/>
        </w:rPr>
      </w:pPr>
    </w:p>
    <w:p w14:paraId="4D9C0A13" w14:textId="2B2F944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19) </w:t>
      </w:r>
      <w:r w:rsidRPr="00EA6AB2">
        <w:rPr>
          <w:rFonts w:ascii="Times New Roman" w:hAnsi="Times New Roman" w:cs="Times New Roman"/>
        </w:rPr>
        <w:t>paragrahv 306 tunnistatakse kehtetuks;</w:t>
      </w:r>
    </w:p>
    <w:p w14:paraId="5B584DFE" w14:textId="77777777" w:rsidR="00EA6AB2" w:rsidRPr="00EA6AB2" w:rsidRDefault="00EA6AB2" w:rsidP="00EA6AB2">
      <w:pPr>
        <w:spacing w:after="60" w:line="240" w:lineRule="auto"/>
        <w:contextualSpacing/>
        <w:jc w:val="both"/>
        <w:rPr>
          <w:rFonts w:ascii="Times New Roman" w:hAnsi="Times New Roman" w:cs="Times New Roman"/>
        </w:rPr>
      </w:pPr>
    </w:p>
    <w:p w14:paraId="763B6586" w14:textId="65B5002F"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20)</w:t>
      </w:r>
      <w:commentRangeEnd w:id="124"/>
      <w:r w:rsidR="008861A8">
        <w:rPr>
          <w:rStyle w:val="Kommentaariviide"/>
        </w:rPr>
        <w:commentReference w:id="124"/>
      </w:r>
      <w:r w:rsidRPr="00EA6AB2">
        <w:rPr>
          <w:rFonts w:ascii="Times New Roman" w:hAnsi="Times New Roman" w:cs="Times New Roman"/>
          <w:b/>
        </w:rPr>
        <w:t xml:space="preserve"> </w:t>
      </w:r>
      <w:r w:rsidRPr="00EA6AB2">
        <w:rPr>
          <w:rFonts w:ascii="Times New Roman" w:hAnsi="Times New Roman" w:cs="Times New Roman"/>
        </w:rPr>
        <w:t>paragrahv 308 tunnistatakse kehtetuks;</w:t>
      </w:r>
    </w:p>
    <w:p w14:paraId="6BD4EF07" w14:textId="77777777" w:rsidR="00EA6AB2" w:rsidRPr="00EA6AB2" w:rsidRDefault="00EA6AB2" w:rsidP="00EA6AB2">
      <w:pPr>
        <w:spacing w:after="60" w:line="240" w:lineRule="auto"/>
        <w:contextualSpacing/>
        <w:jc w:val="both"/>
        <w:rPr>
          <w:rFonts w:ascii="Times New Roman" w:hAnsi="Times New Roman" w:cs="Times New Roman"/>
        </w:rPr>
      </w:pPr>
    </w:p>
    <w:p w14:paraId="5FB2B1BA"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21) </w:t>
      </w:r>
      <w:r w:rsidRPr="00EA6AB2">
        <w:rPr>
          <w:rFonts w:ascii="Times New Roman" w:hAnsi="Times New Roman" w:cs="Times New Roman"/>
        </w:rPr>
        <w:t>paragrahvi 309 tekst muudetakse ja sõnastatakse järgmiselt:</w:t>
      </w:r>
    </w:p>
    <w:p w14:paraId="655903B6" w14:textId="62E2C53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„Dokumendi legaliseerimise taotluse läbivaatamise eest tasutakse riigilõivu 60 eurot.“;</w:t>
      </w:r>
    </w:p>
    <w:p w14:paraId="30B4E1EB" w14:textId="77777777" w:rsidR="00EA6AB2" w:rsidRPr="00EA6AB2" w:rsidRDefault="00EA6AB2" w:rsidP="00EA6AB2">
      <w:pPr>
        <w:spacing w:after="60" w:line="240" w:lineRule="auto"/>
        <w:contextualSpacing/>
        <w:jc w:val="both"/>
        <w:rPr>
          <w:rFonts w:ascii="Times New Roman" w:hAnsi="Times New Roman" w:cs="Times New Roman"/>
        </w:rPr>
      </w:pPr>
    </w:p>
    <w:p w14:paraId="22F04079" w14:textId="0CA262F8"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22) </w:t>
      </w:r>
      <w:r w:rsidRPr="00EA6AB2">
        <w:rPr>
          <w:rFonts w:ascii="Times New Roman" w:hAnsi="Times New Roman" w:cs="Times New Roman"/>
        </w:rPr>
        <w:t>paragrahvid 310–313 tunnistatakse kehtetuks;</w:t>
      </w:r>
    </w:p>
    <w:p w14:paraId="4CBB7D1D" w14:textId="77777777" w:rsidR="0022335D" w:rsidRPr="00EA6AB2" w:rsidRDefault="0022335D" w:rsidP="00EA6AB2">
      <w:pPr>
        <w:spacing w:after="60" w:line="240" w:lineRule="auto"/>
        <w:contextualSpacing/>
        <w:jc w:val="both"/>
        <w:rPr>
          <w:rFonts w:ascii="Times New Roman" w:hAnsi="Times New Roman" w:cs="Times New Roman"/>
        </w:rPr>
      </w:pPr>
    </w:p>
    <w:p w14:paraId="75E63640"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23) </w:t>
      </w:r>
      <w:r w:rsidRPr="00EA6AB2">
        <w:rPr>
          <w:rFonts w:ascii="Times New Roman" w:hAnsi="Times New Roman" w:cs="Times New Roman"/>
        </w:rPr>
        <w:t>paragrahvi 314 tekst muudetakse ja sõnastatakse järgmiselt:</w:t>
      </w:r>
    </w:p>
    <w:p w14:paraId="1BBC1C5B" w14:textId="264BAF6B"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„Välisesinduse kaudu dokumendi tellimise eest tasutakse riigilõivu 40 eurot.“;</w:t>
      </w:r>
    </w:p>
    <w:p w14:paraId="40955471" w14:textId="77777777" w:rsidR="00EA6AB2" w:rsidRPr="00EA6AB2" w:rsidRDefault="00EA6AB2" w:rsidP="00EA6AB2">
      <w:pPr>
        <w:spacing w:after="60" w:line="240" w:lineRule="auto"/>
        <w:contextualSpacing/>
        <w:jc w:val="both"/>
        <w:rPr>
          <w:rFonts w:ascii="Times New Roman" w:hAnsi="Times New Roman" w:cs="Times New Roman"/>
        </w:rPr>
      </w:pPr>
    </w:p>
    <w:p w14:paraId="1A988024"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24) </w:t>
      </w:r>
      <w:r w:rsidRPr="00EA6AB2">
        <w:rPr>
          <w:rFonts w:ascii="Times New Roman" w:hAnsi="Times New Roman" w:cs="Times New Roman"/>
        </w:rPr>
        <w:t>paragrahvi 315 tekst muudetakse ja sõnastatakse järgmiselt:</w:t>
      </w:r>
    </w:p>
    <w:p w14:paraId="67789794" w14:textId="3BD55236"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„Dokumendi tunnistusega (</w:t>
      </w:r>
      <w:proofErr w:type="spellStart"/>
      <w:r w:rsidRPr="00EA6AB2">
        <w:rPr>
          <w:rFonts w:ascii="Times New Roman" w:hAnsi="Times New Roman" w:cs="Times New Roman"/>
          <w:i/>
        </w:rPr>
        <w:t>apostille</w:t>
      </w:r>
      <w:r w:rsidRPr="00EA6AB2">
        <w:rPr>
          <w:rFonts w:ascii="Times New Roman" w:hAnsi="Times New Roman" w:cs="Times New Roman"/>
        </w:rPr>
        <w:t>’ga</w:t>
      </w:r>
      <w:proofErr w:type="spellEnd"/>
      <w:r w:rsidRPr="00EA6AB2">
        <w:rPr>
          <w:rFonts w:ascii="Times New Roman" w:hAnsi="Times New Roman" w:cs="Times New Roman"/>
        </w:rPr>
        <w:t>) kinnitamise tellimise eest tasutakse riigilõivu 40 eurot.“;</w:t>
      </w:r>
    </w:p>
    <w:p w14:paraId="01BFAF52" w14:textId="77777777" w:rsidR="00EA6AB2" w:rsidRPr="00EA6AB2" w:rsidRDefault="00EA6AB2" w:rsidP="00EA6AB2">
      <w:pPr>
        <w:spacing w:after="60" w:line="240" w:lineRule="auto"/>
        <w:contextualSpacing/>
        <w:jc w:val="both"/>
        <w:rPr>
          <w:rFonts w:ascii="Times New Roman" w:hAnsi="Times New Roman" w:cs="Times New Roman"/>
        </w:rPr>
      </w:pPr>
    </w:p>
    <w:p w14:paraId="185BF2F1"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25) </w:t>
      </w:r>
      <w:r w:rsidRPr="00EA6AB2">
        <w:rPr>
          <w:rFonts w:ascii="Times New Roman" w:hAnsi="Times New Roman" w:cs="Times New Roman"/>
        </w:rPr>
        <w:t>paragrahvi 316 tekst muudetakse ja sõnastatakse järgmiselt:</w:t>
      </w:r>
    </w:p>
    <w:p w14:paraId="1A83C9CA" w14:textId="25129ABD"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„Välisesinduse kaudu dokumendi edastamise eest tasutakse riigilõivu 60 eurot.“;</w:t>
      </w:r>
    </w:p>
    <w:p w14:paraId="55C711E9" w14:textId="77777777" w:rsidR="00EA6AB2" w:rsidRPr="00EA6AB2" w:rsidRDefault="00EA6AB2" w:rsidP="00EA6AB2">
      <w:pPr>
        <w:spacing w:after="60" w:line="240" w:lineRule="auto"/>
        <w:contextualSpacing/>
        <w:jc w:val="both"/>
        <w:rPr>
          <w:rFonts w:ascii="Times New Roman" w:hAnsi="Times New Roman" w:cs="Times New Roman"/>
        </w:rPr>
      </w:pPr>
    </w:p>
    <w:p w14:paraId="1F801A74" w14:textId="1083A30B" w:rsidR="00EA6AB2"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26) </w:t>
      </w:r>
      <w:r w:rsidRPr="00EA6AB2">
        <w:rPr>
          <w:rFonts w:ascii="Times New Roman" w:hAnsi="Times New Roman" w:cs="Times New Roman"/>
        </w:rPr>
        <w:t>paragrahvi 317 tekst muudetakse ja sõnastatakse järgmiselt:</w:t>
      </w:r>
    </w:p>
    <w:p w14:paraId="71BF0CD4" w14:textId="5106FBE6"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„Välisesinduse kaudu hagiavalduse, nõude või dokumendi teatavakstegemise eest tasutakse riigilõivu 30 eurot.“;</w:t>
      </w:r>
    </w:p>
    <w:p w14:paraId="13FA81BF" w14:textId="77777777" w:rsidR="00EA6AB2" w:rsidRPr="00EA6AB2" w:rsidRDefault="00EA6AB2" w:rsidP="00EA6AB2">
      <w:pPr>
        <w:spacing w:after="60" w:line="240" w:lineRule="auto"/>
        <w:contextualSpacing/>
        <w:jc w:val="both"/>
        <w:rPr>
          <w:rFonts w:ascii="Times New Roman" w:hAnsi="Times New Roman" w:cs="Times New Roman"/>
        </w:rPr>
      </w:pPr>
    </w:p>
    <w:p w14:paraId="495C12AE"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27) </w:t>
      </w:r>
      <w:r w:rsidRPr="00EA6AB2">
        <w:rPr>
          <w:rFonts w:ascii="Times New Roman" w:hAnsi="Times New Roman" w:cs="Times New Roman"/>
        </w:rPr>
        <w:t>paragrahvi 319 täiendatakse lõikega 5 järgmises sõnastuses:</w:t>
      </w:r>
    </w:p>
    <w:p w14:paraId="6C458C2D" w14:textId="04B7C35B"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„(5) Eesti kodaniku või välismaalase välisriigis kinnitatud või tuvastatud perekonnaseisuandmete muudatuste, välja arvatud surma andmete andmehõivekandega rahvastikuregistrisse kandmise eest perekonnaseisutoimingute seaduse § 50 lõike 1</w:t>
      </w:r>
      <w:r w:rsidR="00DE3A94">
        <w:rPr>
          <w:rFonts w:ascii="Times New Roman" w:hAnsi="Times New Roman" w:cs="Times New Roman"/>
        </w:rPr>
        <w:t xml:space="preserve"> kohaselt</w:t>
      </w:r>
      <w:r w:rsidRPr="00EA6AB2">
        <w:rPr>
          <w:rFonts w:ascii="Times New Roman" w:hAnsi="Times New Roman" w:cs="Times New Roman"/>
        </w:rPr>
        <w:t xml:space="preserve"> tasutakse riigilõivu 60 eurot, kui toimingut taotletakse välisesinduses ja andmehõivega seotud Eesti kodaniku või välismaalase elukoht ei ole rahvastikuregistri andmetel registreeritud välis</w:t>
      </w:r>
      <w:r w:rsidR="00DE3A94">
        <w:rPr>
          <w:rFonts w:ascii="Times New Roman" w:hAnsi="Times New Roman" w:cs="Times New Roman"/>
        </w:rPr>
        <w:t>r</w:t>
      </w:r>
      <w:r w:rsidRPr="00EA6AB2">
        <w:rPr>
          <w:rFonts w:ascii="Times New Roman" w:hAnsi="Times New Roman" w:cs="Times New Roman"/>
        </w:rPr>
        <w:t>iigis.“;</w:t>
      </w:r>
    </w:p>
    <w:p w14:paraId="7B9C5F34" w14:textId="77777777" w:rsidR="00EA6AB2" w:rsidRPr="00EA6AB2" w:rsidRDefault="00EA6AB2" w:rsidP="00EA6AB2">
      <w:pPr>
        <w:spacing w:after="60" w:line="240" w:lineRule="auto"/>
        <w:contextualSpacing/>
        <w:jc w:val="both"/>
        <w:rPr>
          <w:rFonts w:ascii="Times New Roman" w:hAnsi="Times New Roman" w:cs="Times New Roman"/>
        </w:rPr>
      </w:pPr>
    </w:p>
    <w:p w14:paraId="431F9AED" w14:textId="77777777"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b/>
        </w:rPr>
        <w:t xml:space="preserve">28) </w:t>
      </w:r>
      <w:r w:rsidRPr="00EA6AB2">
        <w:rPr>
          <w:rFonts w:ascii="Times New Roman" w:hAnsi="Times New Roman" w:cs="Times New Roman"/>
        </w:rPr>
        <w:t>seadust täiendatakse §-ga 319</w:t>
      </w:r>
      <w:r w:rsidRPr="00EA6AB2">
        <w:rPr>
          <w:rFonts w:ascii="Times New Roman" w:hAnsi="Times New Roman" w:cs="Times New Roman"/>
          <w:vertAlign w:val="superscript"/>
        </w:rPr>
        <w:t>2</w:t>
      </w:r>
      <w:r w:rsidRPr="00EA6AB2">
        <w:rPr>
          <w:rFonts w:ascii="Times New Roman" w:hAnsi="Times New Roman" w:cs="Times New Roman"/>
        </w:rPr>
        <w:t xml:space="preserve"> järgmises sõnastuses:</w:t>
      </w:r>
    </w:p>
    <w:p w14:paraId="2E874440" w14:textId="5EE7928B" w:rsidR="005C3207" w:rsidRPr="00EA6AB2"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w:t>
      </w:r>
      <w:r w:rsidRPr="00EA6AB2">
        <w:rPr>
          <w:rFonts w:ascii="Times New Roman" w:hAnsi="Times New Roman" w:cs="Times New Roman"/>
          <w:b/>
        </w:rPr>
        <w:t>§ 319</w:t>
      </w:r>
      <w:r w:rsidRPr="00EA6AB2">
        <w:rPr>
          <w:rFonts w:ascii="Times New Roman" w:hAnsi="Times New Roman" w:cs="Times New Roman"/>
          <w:b/>
          <w:vertAlign w:val="superscript"/>
        </w:rPr>
        <w:t>2</w:t>
      </w:r>
      <w:r w:rsidRPr="00EA6AB2">
        <w:rPr>
          <w:rFonts w:ascii="Times New Roman" w:hAnsi="Times New Roman" w:cs="Times New Roman"/>
          <w:b/>
        </w:rPr>
        <w:t xml:space="preserve">. Toimingu </w:t>
      </w:r>
      <w:r w:rsidR="00DE3A94">
        <w:rPr>
          <w:rFonts w:ascii="Times New Roman" w:hAnsi="Times New Roman" w:cs="Times New Roman"/>
          <w:b/>
        </w:rPr>
        <w:t>tegemine</w:t>
      </w:r>
      <w:r w:rsidRPr="00EA6AB2">
        <w:rPr>
          <w:rFonts w:ascii="Times New Roman" w:hAnsi="Times New Roman" w:cs="Times New Roman"/>
          <w:b/>
        </w:rPr>
        <w:t xml:space="preserve"> väljaspool välisesindust</w:t>
      </w:r>
    </w:p>
    <w:p w14:paraId="16521009" w14:textId="38FD4939" w:rsidR="005C3207" w:rsidRDefault="00BE34AD" w:rsidP="00EA6AB2">
      <w:pPr>
        <w:spacing w:after="60" w:line="240" w:lineRule="auto"/>
        <w:contextualSpacing/>
        <w:jc w:val="both"/>
        <w:rPr>
          <w:rFonts w:ascii="Times New Roman" w:hAnsi="Times New Roman" w:cs="Times New Roman"/>
        </w:rPr>
      </w:pPr>
      <w:r w:rsidRPr="00EA6AB2">
        <w:rPr>
          <w:rFonts w:ascii="Times New Roman" w:hAnsi="Times New Roman" w:cs="Times New Roman"/>
        </w:rPr>
        <w:t>Käesolevas jaos kirjeldatud toimingu tegemise eest väljaspool välisesinduse ruume tasutakse toimingu taotlemisel täiendavalt riigilõivu 20 eurot.“;</w:t>
      </w:r>
    </w:p>
    <w:p w14:paraId="67EEE8F2" w14:textId="77777777" w:rsidR="00EA6AB2" w:rsidRPr="00EA6AB2" w:rsidRDefault="00EA6AB2" w:rsidP="00EA6AB2">
      <w:pPr>
        <w:spacing w:after="60" w:line="240" w:lineRule="auto"/>
        <w:contextualSpacing/>
        <w:jc w:val="both"/>
        <w:rPr>
          <w:rFonts w:ascii="Times New Roman" w:hAnsi="Times New Roman" w:cs="Times New Roman"/>
        </w:rPr>
      </w:pPr>
    </w:p>
    <w:p w14:paraId="653DF95E" w14:textId="3E37EB4B" w:rsidR="005C3207" w:rsidRDefault="00BE34AD" w:rsidP="00EA6AB2">
      <w:pPr>
        <w:spacing w:line="240" w:lineRule="auto"/>
        <w:contextualSpacing/>
        <w:jc w:val="both"/>
        <w:rPr>
          <w:rFonts w:ascii="Times New Roman" w:hAnsi="Times New Roman" w:cs="Times New Roman"/>
        </w:rPr>
      </w:pPr>
      <w:r w:rsidRPr="00EA6AB2">
        <w:rPr>
          <w:rFonts w:ascii="Times New Roman" w:hAnsi="Times New Roman" w:cs="Times New Roman"/>
          <w:b/>
        </w:rPr>
        <w:t xml:space="preserve">29) </w:t>
      </w:r>
      <w:r w:rsidRPr="00EA6AB2">
        <w:rPr>
          <w:rFonts w:ascii="Times New Roman" w:hAnsi="Times New Roman" w:cs="Times New Roman"/>
        </w:rPr>
        <w:t>paragrahv 320 tunnistatakse kehtetuks.</w:t>
      </w:r>
    </w:p>
    <w:p w14:paraId="6D7C2871" w14:textId="77777777" w:rsidR="002B7E51" w:rsidRDefault="002B7E51" w:rsidP="002B7E51">
      <w:pPr>
        <w:spacing w:line="240" w:lineRule="auto"/>
        <w:contextualSpacing/>
        <w:jc w:val="both"/>
        <w:rPr>
          <w:rFonts w:ascii="Times New Roman" w:hAnsi="Times New Roman" w:cs="Times New Roman"/>
          <w:b/>
          <w:bCs/>
        </w:rPr>
      </w:pPr>
    </w:p>
    <w:p w14:paraId="1FDBCC2C" w14:textId="2EE6A310" w:rsidR="002B7E51" w:rsidRDefault="002B7E51" w:rsidP="002B7E51">
      <w:pPr>
        <w:spacing w:line="240" w:lineRule="auto"/>
        <w:contextualSpacing/>
        <w:jc w:val="both"/>
        <w:rPr>
          <w:rFonts w:ascii="Times New Roman" w:hAnsi="Times New Roman" w:cs="Times New Roman"/>
          <w:b/>
          <w:bCs/>
        </w:rPr>
      </w:pPr>
      <w:r w:rsidRPr="002B7E51">
        <w:rPr>
          <w:rFonts w:ascii="Times New Roman" w:hAnsi="Times New Roman" w:cs="Times New Roman"/>
          <w:b/>
          <w:bCs/>
        </w:rPr>
        <w:t>§ 4.</w:t>
      </w:r>
      <w:r>
        <w:rPr>
          <w:rFonts w:ascii="Times New Roman" w:hAnsi="Times New Roman" w:cs="Times New Roman"/>
          <w:b/>
          <w:bCs/>
        </w:rPr>
        <w:t xml:space="preserve"> </w:t>
      </w:r>
      <w:r w:rsidRPr="002B7E51">
        <w:rPr>
          <w:rFonts w:ascii="Times New Roman" w:hAnsi="Times New Roman" w:cs="Times New Roman"/>
          <w:b/>
          <w:bCs/>
        </w:rPr>
        <w:t>Seaduse jõustumine</w:t>
      </w:r>
    </w:p>
    <w:p w14:paraId="610A5BAD" w14:textId="77777777" w:rsidR="002B7E51" w:rsidRPr="002B7E51" w:rsidRDefault="002B7E51" w:rsidP="002B7E51">
      <w:pPr>
        <w:spacing w:line="240" w:lineRule="auto"/>
        <w:contextualSpacing/>
        <w:jc w:val="both"/>
        <w:rPr>
          <w:rFonts w:ascii="Times New Roman" w:hAnsi="Times New Roman" w:cs="Times New Roman"/>
          <w:b/>
          <w:bCs/>
        </w:rPr>
      </w:pPr>
    </w:p>
    <w:p w14:paraId="4E3476BF" w14:textId="77777777" w:rsidR="002B7E51" w:rsidRPr="002B7E51" w:rsidRDefault="002B7E51" w:rsidP="002B7E51">
      <w:pPr>
        <w:spacing w:line="240" w:lineRule="auto"/>
        <w:contextualSpacing/>
        <w:jc w:val="both"/>
        <w:rPr>
          <w:rFonts w:ascii="Times New Roman" w:hAnsi="Times New Roman" w:cs="Times New Roman"/>
        </w:rPr>
      </w:pPr>
      <w:r w:rsidRPr="002B7E51">
        <w:rPr>
          <w:rFonts w:ascii="Times New Roman" w:hAnsi="Times New Roman" w:cs="Times New Roman"/>
        </w:rPr>
        <w:t xml:space="preserve">Käesolev seadus jõustub 2027. aasta 1. </w:t>
      </w:r>
      <w:commentRangeStart w:id="125"/>
      <w:r w:rsidRPr="002B7E51">
        <w:rPr>
          <w:rFonts w:ascii="Times New Roman" w:hAnsi="Times New Roman" w:cs="Times New Roman"/>
        </w:rPr>
        <w:t>jaanuaril.</w:t>
      </w:r>
      <w:commentRangeEnd w:id="125"/>
      <w:r w:rsidR="00740CC4">
        <w:rPr>
          <w:rStyle w:val="Kommentaariviide"/>
        </w:rPr>
        <w:commentReference w:id="125"/>
      </w:r>
    </w:p>
    <w:p w14:paraId="024A82E7" w14:textId="77777777" w:rsidR="002B7E51" w:rsidRPr="00EA6AB2" w:rsidRDefault="002B7E51" w:rsidP="00EA6AB2">
      <w:pPr>
        <w:spacing w:line="240" w:lineRule="auto"/>
        <w:contextualSpacing/>
        <w:jc w:val="both"/>
        <w:rPr>
          <w:rFonts w:ascii="Times New Roman" w:hAnsi="Times New Roman" w:cs="Times New Roman"/>
        </w:rPr>
      </w:pPr>
    </w:p>
    <w:p w14:paraId="15946BA9" w14:textId="536B7291" w:rsidR="005C3207" w:rsidRPr="00EA6AB2" w:rsidRDefault="00BE34AD" w:rsidP="00EA6AB2">
      <w:pPr>
        <w:spacing w:line="240" w:lineRule="auto"/>
        <w:contextualSpacing/>
        <w:jc w:val="both"/>
        <w:rPr>
          <w:rFonts w:ascii="Times New Roman" w:hAnsi="Times New Roman" w:cs="Times New Roman"/>
        </w:rPr>
      </w:pPr>
      <w:r w:rsidRPr="00EA6AB2">
        <w:rPr>
          <w:rFonts w:ascii="Times New Roman" w:hAnsi="Times New Roman" w:cs="Times New Roman"/>
        </w:rPr>
        <w:br/>
      </w:r>
      <w:r w:rsidRPr="00EA6AB2">
        <w:rPr>
          <w:rFonts w:ascii="Times New Roman" w:hAnsi="Times New Roman" w:cs="Times New Roman"/>
        </w:rPr>
        <w:br/>
      </w:r>
      <w:r w:rsidRPr="00EA6AB2">
        <w:rPr>
          <w:rFonts w:ascii="Times New Roman" w:hAnsi="Times New Roman" w:cs="Times New Roman"/>
        </w:rPr>
        <w:br/>
      </w:r>
      <w:r w:rsidRPr="00EA6AB2">
        <w:rPr>
          <w:rFonts w:ascii="Times New Roman" w:hAnsi="Times New Roman" w:cs="Times New Roman"/>
        </w:rPr>
        <w:br/>
      </w:r>
    </w:p>
    <w:sectPr w:rsidR="005C3207" w:rsidRPr="00EA6AB2">
      <w:footerReference w:type="default" r:id="rId14"/>
      <w:pgSz w:w="12240" w:h="15840"/>
      <w:pgMar w:top="1134" w:right="1134" w:bottom="1134"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6-02-16T12:15:00Z" w:initials="KK">
    <w:p w14:paraId="040F4A61" w14:textId="77777777" w:rsidR="008E0CE6" w:rsidRDefault="008E0CE6" w:rsidP="008E0CE6">
      <w:pPr>
        <w:pStyle w:val="Kommentaaritekst"/>
      </w:pPr>
      <w:r>
        <w:rPr>
          <w:rStyle w:val="Kommentaariviide"/>
        </w:rPr>
        <w:annotationRef/>
      </w:r>
      <w:r>
        <w:t xml:space="preserve">Üks ja sama muudatus tuleks esitada ühes muutmispunktis. Palume muutmispunktid 2 ja 4 välja jätta ning järgmiste muutmispunktide numeratsiooni vastavalt kohendada. </w:t>
      </w:r>
    </w:p>
  </w:comment>
  <w:comment w:id="3" w:author="Katariina Kärsten - JUSTDIGI" w:date="2026-02-16T12:20:00Z" w:initials="KK">
    <w:p w14:paraId="765A4BCC" w14:textId="77777777" w:rsidR="004C6FA9" w:rsidRDefault="004C6FA9" w:rsidP="004C6FA9">
      <w:pPr>
        <w:pStyle w:val="Kommentaaritekst"/>
      </w:pPr>
      <w:r>
        <w:rPr>
          <w:rStyle w:val="Kommentaariviide"/>
        </w:rPr>
        <w:annotationRef/>
      </w:r>
      <w:r>
        <w:t xml:space="preserve">Erikutse terminit kasutab ka KonS § 9 - palume hinnata, kas ka sealt tuleks termin välja jätta. </w:t>
      </w:r>
    </w:p>
  </w:comment>
  <w:comment w:id="10" w:author="Katariina Kärsten - JUSTDIGI" w:date="2026-02-16T12:38:00Z" w:initials="KK">
    <w:p w14:paraId="35C80F7A" w14:textId="77777777" w:rsidR="00773F47" w:rsidRDefault="00773F47" w:rsidP="00773F47">
      <w:pPr>
        <w:pStyle w:val="Kommentaaritekst"/>
      </w:pPr>
      <w:r>
        <w:rPr>
          <w:rStyle w:val="Kommentaariviide"/>
        </w:rPr>
        <w:annotationRef/>
      </w:r>
      <w:r>
        <w:t xml:space="preserve">Kuna lisatavad paragrahvid jäävad 3. ja 4. peatüki piirile, tuleb täpsustada, millisesse peatükki need satuvad. </w:t>
      </w:r>
    </w:p>
  </w:comment>
  <w:comment w:id="12" w:author="Katariina Kärsten - JUSTDIGI" w:date="2026-02-16T12:42:00Z" w:initials="KK">
    <w:p w14:paraId="274DC8A6" w14:textId="77777777" w:rsidR="00AE0B7F" w:rsidRDefault="00AE0B7F" w:rsidP="00AE0B7F">
      <w:pPr>
        <w:pStyle w:val="Kommentaaritekst"/>
      </w:pPr>
      <w:r>
        <w:rPr>
          <w:rStyle w:val="Kommentaariviide"/>
        </w:rPr>
        <w:annotationRef/>
      </w:r>
      <w:r>
        <w:t xml:space="preserve">Palume viide kontrollida ja parandada. VäSS § 9 lõikes 14 ei ole punkti 10. Kas silmas on peetud punkti 7? </w:t>
      </w:r>
    </w:p>
  </w:comment>
  <w:comment w:id="14" w:author="Katariina Kärsten - JUSTDIGI" w:date="2026-02-16T12:45:00Z" w:initials="KK">
    <w:p w14:paraId="350D9BF3" w14:textId="77777777" w:rsidR="008A7C15" w:rsidRDefault="008A7C15" w:rsidP="008A7C15">
      <w:pPr>
        <w:pStyle w:val="Kommentaaritekst"/>
      </w:pPr>
      <w:r>
        <w:rPr>
          <w:rStyle w:val="Kommentaariviide"/>
        </w:rPr>
        <w:annotationRef/>
      </w:r>
      <w:r>
        <w:t xml:space="preserve">Järjestikused ja samal ajal jõustuvad muudatused tuleb esitada ühes muutmispunktis. </w:t>
      </w:r>
    </w:p>
  </w:comment>
  <w:comment w:id="22" w:author="Katariina Kärsten - JUSTDIGI" w:date="2026-02-16T12:49:00Z" w:initials="KK">
    <w:p w14:paraId="34AC52A0" w14:textId="77777777" w:rsidR="002D2ACA" w:rsidRDefault="002D2ACA" w:rsidP="002D2ACA">
      <w:pPr>
        <w:pStyle w:val="Kommentaaritekst"/>
      </w:pPr>
      <w:r>
        <w:rPr>
          <w:rStyle w:val="Kommentaariviide"/>
        </w:rPr>
        <w:annotationRef/>
      </w:r>
      <w:r>
        <w:t xml:space="preserve">Lõikes esineb sõnapaar </w:t>
      </w:r>
      <w:r>
        <w:rPr>
          <w:i/>
          <w:iCs/>
        </w:rPr>
        <w:t>digitaalne isikutunnistus</w:t>
      </w:r>
      <w:r>
        <w:t xml:space="preserve"> kahel korral ja erinevas käändes. Kui </w:t>
      </w:r>
      <w:r>
        <w:rPr>
          <w:i/>
          <w:iCs/>
        </w:rPr>
        <w:t>digitaalne isikutunnistus</w:t>
      </w:r>
      <w:r>
        <w:t xml:space="preserve"> soovitakse välja jätta ainult esimesest lausest, siis tuleb seda täpsustada muutmiskorralduse viites (.. </w:t>
      </w:r>
      <w:r>
        <w:rPr>
          <w:i/>
          <w:iCs/>
        </w:rPr>
        <w:t>lõike 3 esimesest lausest jäetakse välja</w:t>
      </w:r>
      <w:r>
        <w:t xml:space="preserve">… ). Kui välja jätta tuleb ka teisest lausest, siis tuleks kogu lõige uues sõnastuses taasesitada. </w:t>
      </w:r>
    </w:p>
  </w:comment>
  <w:comment w:id="23" w:author="Katariina Kärsten - JUSTDIGI" w:date="2026-02-16T12:50:00Z" w:initials="KK">
    <w:p w14:paraId="44D6039B" w14:textId="77777777" w:rsidR="00317495" w:rsidRDefault="00317495" w:rsidP="00317495">
      <w:pPr>
        <w:pStyle w:val="Kommentaaritekst"/>
      </w:pPr>
      <w:r>
        <w:rPr>
          <w:rStyle w:val="Kommentaariviide"/>
        </w:rPr>
        <w:annotationRef/>
      </w:r>
      <w:r>
        <w:t xml:space="preserve">Digitaalne isikutunnistus esineb ka lõikes 2. Palume hinnata, kas on vaja muuta ka seda. </w:t>
      </w:r>
    </w:p>
  </w:comment>
  <w:comment w:id="24" w:author="Katariina Kärsten - JUSTDIGI" w:date="2026-02-16T12:23:00Z" w:initials="KK">
    <w:p w14:paraId="6169E777" w14:textId="4F6AB14D" w:rsidR="006164CD" w:rsidRDefault="006164CD" w:rsidP="006164CD">
      <w:pPr>
        <w:pStyle w:val="Kommentaaritekst"/>
      </w:pPr>
      <w:r>
        <w:rPr>
          <w:rStyle w:val="Kommentaariviide"/>
        </w:rPr>
        <w:annotationRef/>
      </w:r>
      <w:r>
        <w:t xml:space="preserve">Kuna need muutmispunktid jõustuvad üheaegselt ja nende sisu on sama, siis tuleks need ühendada ühte muutmispunkti. </w:t>
      </w:r>
    </w:p>
  </w:comment>
  <w:comment w:id="28" w:author="Katariina Kärsten - JUSTDIGI" w:date="2026-02-16T12:23:00Z" w:initials="KK">
    <w:p w14:paraId="3A7723DB" w14:textId="77777777" w:rsidR="006164CD" w:rsidRDefault="006164CD" w:rsidP="006164CD">
      <w:pPr>
        <w:pStyle w:val="Kommentaaritekst"/>
      </w:pPr>
      <w:r>
        <w:rPr>
          <w:rStyle w:val="Kommentaariviide"/>
        </w:rPr>
        <w:annotationRef/>
      </w:r>
      <w:r>
        <w:t xml:space="preserve">Kuna need muutmispunktid jõustuvad üheaegselt ja nende sisu on sama, siis tuleks need ühendada ühte muutmispunkti. </w:t>
      </w:r>
    </w:p>
  </w:comment>
  <w:comment w:id="29" w:author="Katariina Kärsten - JUSTDIGI" w:date="2026-02-16T12:27:00Z" w:initials="KK">
    <w:p w14:paraId="0E9AC96E" w14:textId="77777777" w:rsidR="00023663" w:rsidRDefault="00023663" w:rsidP="00023663">
      <w:pPr>
        <w:pStyle w:val="Kommentaaritekst"/>
      </w:pPr>
      <w:r>
        <w:rPr>
          <w:rStyle w:val="Kommentaariviide"/>
        </w:rPr>
        <w:annotationRef/>
      </w:r>
      <w:r>
        <w:t xml:space="preserve">Kuna need muutmispunktid jõustuvad üheaegselt ja nende sisu on sama, siis tuleks need ühendada ühte muutmispunkti. </w:t>
      </w:r>
    </w:p>
  </w:comment>
  <w:comment w:id="30" w:author="Katariina Kärsten - JUSTDIGI" w:date="2026-02-16T12:57:00Z" w:initials="KK">
    <w:p w14:paraId="7D21E4A0" w14:textId="77777777" w:rsidR="00A65B8C" w:rsidRDefault="00A65B8C" w:rsidP="00A65B8C">
      <w:pPr>
        <w:pStyle w:val="Kommentaaritekst"/>
      </w:pPr>
      <w:r>
        <w:rPr>
          <w:rStyle w:val="Kommentaariviide"/>
        </w:rPr>
        <w:annotationRef/>
      </w:r>
      <w:r>
        <w:t xml:space="preserve">Sidesõna "või" kõnealuses loetelus viitab asjaolule, et tegemist on alternatiivsete eeldustega, millal ei legaliseerita avalikku dokumenti. Üks võimalus sidesõna igakordse ümbertõstmise asemel on sõnastada lõike sissejuhatav lauseosa nõnda, et sellest tuleb sõnaselgelt välja, et tegu on alternatiivsete tingimustega, näiteks nõnda: </w:t>
      </w:r>
    </w:p>
    <w:p w14:paraId="56FF1D73" w14:textId="77777777" w:rsidR="00A65B8C" w:rsidRDefault="00A65B8C" w:rsidP="00A65B8C">
      <w:pPr>
        <w:pStyle w:val="Kommentaaritekst"/>
      </w:pPr>
      <w:r>
        <w:rPr>
          <w:i/>
          <w:iCs/>
        </w:rPr>
        <w:t>(4) Konsulaarametnik ei legaliseeri avalikku dokumenti, kui esineb vähemalt üks järgmistest asjaoludest:</w:t>
      </w:r>
    </w:p>
  </w:comment>
  <w:comment w:id="31" w:author="Katariina Kärsten - JUSTDIGI" w:date="2026-02-16T12:29:00Z" w:initials="KK">
    <w:p w14:paraId="0E3C85A7" w14:textId="5654D5AC" w:rsidR="00C040C4" w:rsidRDefault="00C040C4" w:rsidP="00C040C4">
      <w:pPr>
        <w:pStyle w:val="Kommentaaritekst"/>
      </w:pPr>
      <w:r>
        <w:rPr>
          <w:rStyle w:val="Kommentaariviide"/>
        </w:rPr>
        <w:annotationRef/>
      </w:r>
      <w:r>
        <w:t xml:space="preserve">Järjestikused samal ajal jõustuvad muudatused tuleks esitada ühes muutmispunktis. </w:t>
      </w:r>
    </w:p>
  </w:comment>
  <w:comment w:id="38" w:author="Katariina Kärsten - JUSTDIGI" w:date="2026-02-16T12:30:00Z" w:initials="KK">
    <w:p w14:paraId="10CBDF70" w14:textId="77777777" w:rsidR="00CE5F4B" w:rsidRDefault="00CE5F4B" w:rsidP="00CE5F4B">
      <w:pPr>
        <w:pStyle w:val="Kommentaaritekst"/>
      </w:pPr>
      <w:r>
        <w:rPr>
          <w:rStyle w:val="Kommentaariviide"/>
        </w:rPr>
        <w:annotationRef/>
      </w:r>
      <w:r>
        <w:t xml:space="preserve">Kuna need muutmispunktid jõustuvad üheaegselt ja nende sisu on sama, siis tuleks need ühendada ühte muutmispunkti. </w:t>
      </w:r>
    </w:p>
  </w:comment>
  <w:comment w:id="39" w:author="Katariina Kärsten - JUSTDIGI" w:date="2026-02-18T11:02:00Z" w:initials="KK">
    <w:p w14:paraId="4AF6A56A" w14:textId="77777777" w:rsidR="006A59A8" w:rsidRDefault="006A59A8" w:rsidP="006A59A8">
      <w:pPr>
        <w:pStyle w:val="Kommentaaritekst"/>
      </w:pPr>
      <w:r>
        <w:rPr>
          <w:rStyle w:val="Kommentaariviide"/>
        </w:rPr>
        <w:annotationRef/>
      </w:r>
      <w:r>
        <w:t xml:space="preserve">HÕNTE § 13 sätestab rakendussätete kohustusliku järjekorra. Selle järgi tuleb üleminekusätted esitada enne teiste seaduste muudatusi. Seepärast tuleb kõnealune rakendussäte esitada §-na 75-3. </w:t>
      </w:r>
    </w:p>
  </w:comment>
  <w:comment w:id="48" w:author="Katariina Kärsten - JUSTDIGI" w:date="2026-02-18T11:05:00Z" w:initials="KK">
    <w:p w14:paraId="48939447" w14:textId="77777777" w:rsidR="00123FDA" w:rsidRDefault="00123FDA" w:rsidP="00123FDA">
      <w:pPr>
        <w:pStyle w:val="Kommentaaritekst"/>
      </w:pPr>
      <w:r>
        <w:rPr>
          <w:rStyle w:val="Kommentaariviide"/>
        </w:rPr>
        <w:annotationRef/>
      </w:r>
      <w:r>
        <w:t xml:space="preserve">Kõnealune rakendussäte läheb KonS põhiteksti, seetõttu "käesolev seadus" viitab KonS-le. See aga jõustus 01.09.2009. Seetõttu tuleb rakendussättes viidata eelnõu kavandatavale jõustumisajale. </w:t>
      </w:r>
    </w:p>
  </w:comment>
  <w:comment w:id="50" w:author="Katariina Kärsten - JUSTDIGI" w:date="2026-02-18T11:08:00Z" w:initials="KK">
    <w:p w14:paraId="7DE8EE17" w14:textId="77777777" w:rsidR="00537517" w:rsidRDefault="00537517" w:rsidP="00537517">
      <w:pPr>
        <w:pStyle w:val="Kommentaaritekst"/>
      </w:pPr>
      <w:r>
        <w:rPr>
          <w:rStyle w:val="Kommentaariviide"/>
        </w:rPr>
        <w:annotationRef/>
      </w:r>
      <w:r>
        <w:t xml:space="preserve">Paragrahvi lõpus punkt, mitte semikoolon. </w:t>
      </w:r>
    </w:p>
  </w:comment>
  <w:comment w:id="62" w:author="Katariina Kärsten - JUSTDIGI" w:date="2026-02-18T11:18:00Z" w:initials="KK">
    <w:p w14:paraId="14A41AAE" w14:textId="77777777" w:rsidR="005D5737" w:rsidRDefault="005D5737" w:rsidP="005D5737">
      <w:pPr>
        <w:pStyle w:val="Kommentaaritekst"/>
      </w:pPr>
      <w:r>
        <w:rPr>
          <w:rStyle w:val="Kommentaariviide"/>
        </w:rPr>
        <w:annotationRef/>
      </w:r>
      <w:r>
        <w:t xml:space="preserve">Semikooloni üldjuhul seaduse tekstis lause sees ei kasutata. Soovitame muudatus esitada sarnasel kujul, nagu see on kehtiva RLS § 272 lõigetes 2, 3, 8, 11 ja eelnõu kohases lõikes 10. </w:t>
      </w:r>
    </w:p>
  </w:comment>
  <w:comment w:id="82" w:author="Katariina Kärsten - JUSTDIGI" w:date="2026-02-18T11:25:00Z" w:initials="KK">
    <w:p w14:paraId="41D6639F" w14:textId="77777777" w:rsidR="007420E6" w:rsidRDefault="00902A55" w:rsidP="007420E6">
      <w:pPr>
        <w:pStyle w:val="Kommentaaritekst"/>
      </w:pPr>
      <w:r>
        <w:rPr>
          <w:rStyle w:val="Kommentaariviide"/>
        </w:rPr>
        <w:annotationRef/>
      </w:r>
      <w:r w:rsidR="007420E6">
        <w:t xml:space="preserve">Eelnõus esitatud kujul on muutmispunkt korrektne, aga selleks, et mitte taasesitada pikki lauseosi ja lauseid, mida eelnõuga ei muudeta, võib muudatuse vormistada samamoodi, nagu on pakutud § 272 lg 7 juures. Ehkki tekib kaks muutmispunkti, on see lühem ja kompaktsem, keskendudes just muudatusele. </w:t>
      </w:r>
    </w:p>
  </w:comment>
  <w:comment w:id="107" w:author="Katariina Kärsten - JUSTDIGI" w:date="2026-02-18T11:30:00Z" w:initials="KK">
    <w:p w14:paraId="7E5FDC1A" w14:textId="48A1663A" w:rsidR="00514DD1" w:rsidRDefault="00514DD1" w:rsidP="00514DD1">
      <w:pPr>
        <w:pStyle w:val="Kommentaaritekst"/>
      </w:pPr>
      <w:r>
        <w:rPr>
          <w:rStyle w:val="Kommentaariviide"/>
        </w:rPr>
        <w:annotationRef/>
      </w:r>
      <w:r>
        <w:t xml:space="preserve">Sama kommentaar nagu § 272 lg 10 kohta: eelnõus esitatud kujul on vormistuselt korrektne, aga taasesitab kahte viimast lauset, mida ei muudeta. Seepärast pakume alternatiivselt lahenduse, kus esitatakse üksnes muudetavad osad. </w:t>
      </w:r>
    </w:p>
  </w:comment>
  <w:comment w:id="124" w:author="Katariina Kärsten - JUSTDIGI" w:date="2026-02-16T12:34:00Z" w:initials="KK">
    <w:p w14:paraId="335D090D" w14:textId="7A813DD4" w:rsidR="008861A8" w:rsidRDefault="008861A8" w:rsidP="008861A8">
      <w:pPr>
        <w:pStyle w:val="Kommentaaritekst"/>
      </w:pPr>
      <w:r>
        <w:rPr>
          <w:rStyle w:val="Kommentaariviide"/>
        </w:rPr>
        <w:annotationRef/>
      </w:r>
      <w:r>
        <w:t xml:space="preserve">Kuna need muutmispunktid jõustuvad üheaegselt ja nende sisu on sama, siis tuleks need ühendada ühte muutmispunkti. </w:t>
      </w:r>
    </w:p>
  </w:comment>
  <w:comment w:id="125" w:author="Katariina Kärsten - JUSTDIGI" w:date="2026-02-18T14:46:00Z" w:initials="KK">
    <w:p w14:paraId="10C42804" w14:textId="77777777" w:rsidR="00740CC4" w:rsidRDefault="00740CC4" w:rsidP="00740CC4">
      <w:pPr>
        <w:pStyle w:val="Kommentaaritekst"/>
      </w:pPr>
      <w:r>
        <w:rPr>
          <w:rStyle w:val="Kommentaariviide"/>
        </w:rPr>
        <w:annotationRef/>
      </w:r>
      <w:r>
        <w:t xml:space="preserve">Palume lisada HÕNTE § 20 p 4-6 kohased märked seaduse allkirjastaja, vastuvõtmise koha, kuupäeva ja algataja kohta.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40F4A61" w15:done="0"/>
  <w15:commentEx w15:paraId="765A4BCC" w15:done="0"/>
  <w15:commentEx w15:paraId="35C80F7A" w15:done="0"/>
  <w15:commentEx w15:paraId="274DC8A6" w15:done="0"/>
  <w15:commentEx w15:paraId="350D9BF3" w15:done="0"/>
  <w15:commentEx w15:paraId="34AC52A0" w15:done="0"/>
  <w15:commentEx w15:paraId="44D6039B" w15:done="0"/>
  <w15:commentEx w15:paraId="6169E777" w15:done="0"/>
  <w15:commentEx w15:paraId="3A7723DB" w15:done="0"/>
  <w15:commentEx w15:paraId="0E9AC96E" w15:done="0"/>
  <w15:commentEx w15:paraId="56FF1D73" w15:done="0"/>
  <w15:commentEx w15:paraId="0E3C85A7" w15:done="0"/>
  <w15:commentEx w15:paraId="10CBDF70" w15:done="0"/>
  <w15:commentEx w15:paraId="4AF6A56A" w15:done="0"/>
  <w15:commentEx w15:paraId="48939447" w15:done="0"/>
  <w15:commentEx w15:paraId="7DE8EE17" w15:done="0"/>
  <w15:commentEx w15:paraId="14A41AAE" w15:done="0"/>
  <w15:commentEx w15:paraId="41D6639F" w15:done="0"/>
  <w15:commentEx w15:paraId="7E5FDC1A" w15:done="0"/>
  <w15:commentEx w15:paraId="335D090D" w15:done="0"/>
  <w15:commentEx w15:paraId="10C428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5C1A8C7" w16cex:dateUtc="2026-02-16T10:15:00Z"/>
  <w16cex:commentExtensible w16cex:durableId="6278B612" w16cex:dateUtc="2026-02-16T10:20:00Z"/>
  <w16cex:commentExtensible w16cex:durableId="2941B2C0" w16cex:dateUtc="2026-02-16T10:38:00Z"/>
  <w16cex:commentExtensible w16cex:durableId="481B5F6E" w16cex:dateUtc="2026-02-16T10:42:00Z"/>
  <w16cex:commentExtensible w16cex:durableId="72689A74" w16cex:dateUtc="2026-02-16T10:45:00Z"/>
  <w16cex:commentExtensible w16cex:durableId="2C88ABC6" w16cex:dateUtc="2026-02-16T10:49:00Z"/>
  <w16cex:commentExtensible w16cex:durableId="41B09074" w16cex:dateUtc="2026-02-16T10:50:00Z"/>
  <w16cex:commentExtensible w16cex:durableId="5649F56E" w16cex:dateUtc="2026-02-16T10:23:00Z"/>
  <w16cex:commentExtensible w16cex:durableId="61A4AE97" w16cex:dateUtc="2026-02-16T10:23:00Z"/>
  <w16cex:commentExtensible w16cex:durableId="11E5B34C" w16cex:dateUtc="2026-02-16T10:27:00Z"/>
  <w16cex:commentExtensible w16cex:durableId="29039664" w16cex:dateUtc="2026-02-16T10:57:00Z"/>
  <w16cex:commentExtensible w16cex:durableId="076AB8AA" w16cex:dateUtc="2026-02-16T10:29:00Z"/>
  <w16cex:commentExtensible w16cex:durableId="24F25DC1" w16cex:dateUtc="2026-02-16T10:30:00Z"/>
  <w16cex:commentExtensible w16cex:durableId="2131082E" w16cex:dateUtc="2026-02-18T09:02:00Z"/>
  <w16cex:commentExtensible w16cex:durableId="60932B0F" w16cex:dateUtc="2026-02-18T09:05:00Z"/>
  <w16cex:commentExtensible w16cex:durableId="438448A5" w16cex:dateUtc="2026-02-18T09:08:00Z"/>
  <w16cex:commentExtensible w16cex:durableId="34DD2863" w16cex:dateUtc="2026-02-18T09:18:00Z"/>
  <w16cex:commentExtensible w16cex:durableId="72199C12" w16cex:dateUtc="2026-02-18T09:25:00Z"/>
  <w16cex:commentExtensible w16cex:durableId="1AB4A4F7" w16cex:dateUtc="2026-02-18T09:30:00Z"/>
  <w16cex:commentExtensible w16cex:durableId="4A3C8FAA" w16cex:dateUtc="2026-02-16T10:34:00Z"/>
  <w16cex:commentExtensible w16cex:durableId="3CDA2CC4" w16cex:dateUtc="2026-02-18T1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0F4A61" w16cid:durableId="75C1A8C7"/>
  <w16cid:commentId w16cid:paraId="765A4BCC" w16cid:durableId="6278B612"/>
  <w16cid:commentId w16cid:paraId="35C80F7A" w16cid:durableId="2941B2C0"/>
  <w16cid:commentId w16cid:paraId="274DC8A6" w16cid:durableId="481B5F6E"/>
  <w16cid:commentId w16cid:paraId="350D9BF3" w16cid:durableId="72689A74"/>
  <w16cid:commentId w16cid:paraId="34AC52A0" w16cid:durableId="2C88ABC6"/>
  <w16cid:commentId w16cid:paraId="44D6039B" w16cid:durableId="41B09074"/>
  <w16cid:commentId w16cid:paraId="6169E777" w16cid:durableId="5649F56E"/>
  <w16cid:commentId w16cid:paraId="3A7723DB" w16cid:durableId="61A4AE97"/>
  <w16cid:commentId w16cid:paraId="0E9AC96E" w16cid:durableId="11E5B34C"/>
  <w16cid:commentId w16cid:paraId="56FF1D73" w16cid:durableId="29039664"/>
  <w16cid:commentId w16cid:paraId="0E3C85A7" w16cid:durableId="076AB8AA"/>
  <w16cid:commentId w16cid:paraId="10CBDF70" w16cid:durableId="24F25DC1"/>
  <w16cid:commentId w16cid:paraId="4AF6A56A" w16cid:durableId="2131082E"/>
  <w16cid:commentId w16cid:paraId="48939447" w16cid:durableId="60932B0F"/>
  <w16cid:commentId w16cid:paraId="7DE8EE17" w16cid:durableId="438448A5"/>
  <w16cid:commentId w16cid:paraId="14A41AAE" w16cid:durableId="34DD2863"/>
  <w16cid:commentId w16cid:paraId="41D6639F" w16cid:durableId="72199C12"/>
  <w16cid:commentId w16cid:paraId="7E5FDC1A" w16cid:durableId="1AB4A4F7"/>
  <w16cid:commentId w16cid:paraId="335D090D" w16cid:durableId="4A3C8FAA"/>
  <w16cid:commentId w16cid:paraId="10C42804" w16cid:durableId="3CDA2C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CE536" w14:textId="77777777" w:rsidR="00AB64FE" w:rsidRDefault="00AB64FE">
      <w:pPr>
        <w:spacing w:after="0" w:line="240" w:lineRule="auto"/>
      </w:pPr>
      <w:r>
        <w:separator/>
      </w:r>
    </w:p>
  </w:endnote>
  <w:endnote w:type="continuationSeparator" w:id="0">
    <w:p w14:paraId="26C08A91" w14:textId="77777777" w:rsidR="00AB64FE" w:rsidRDefault="00AB6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38D1B" w14:textId="77777777" w:rsidR="005C3207" w:rsidRPr="00EA6AB2" w:rsidRDefault="00BE34AD">
    <w:pPr>
      <w:jc w:val="center"/>
      <w:rPr>
        <w:rFonts w:ascii="Times New Roman" w:hAnsi="Times New Roman" w:cs="Times New Roman"/>
      </w:rPr>
    </w:pPr>
    <w:r w:rsidRPr="00EA6AB2">
      <w:rPr>
        <w:rFonts w:ascii="Times New Roman" w:hAnsi="Times New Roman" w:cs="Times New Roman"/>
      </w:rPr>
      <w:fldChar w:fldCharType="begin"/>
    </w:r>
    <w:r w:rsidRPr="00EA6AB2">
      <w:rPr>
        <w:rFonts w:ascii="Times New Roman" w:hAnsi="Times New Roman" w:cs="Times New Roman"/>
      </w:rPr>
      <w:instrText>PAGE</w:instrText>
    </w:r>
    <w:r w:rsidRPr="00EA6AB2">
      <w:rPr>
        <w:rFonts w:ascii="Times New Roman" w:hAnsi="Times New Roman" w:cs="Times New Roman"/>
      </w:rPr>
      <w:fldChar w:fldCharType="separate"/>
    </w:r>
    <w:r w:rsidR="00EA6AB2" w:rsidRPr="00EA6AB2">
      <w:rPr>
        <w:rFonts w:ascii="Times New Roman" w:hAnsi="Times New Roman" w:cs="Times New Roman"/>
        <w:noProof/>
      </w:rPr>
      <w:t>2</w:t>
    </w:r>
    <w:r w:rsidRPr="00EA6AB2">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51385" w14:textId="77777777" w:rsidR="00AB64FE" w:rsidRDefault="00AB64FE">
      <w:pPr>
        <w:spacing w:after="0" w:line="240" w:lineRule="auto"/>
      </w:pPr>
      <w:r>
        <w:separator/>
      </w:r>
    </w:p>
  </w:footnote>
  <w:footnote w:type="continuationSeparator" w:id="0">
    <w:p w14:paraId="5ADE8EB6" w14:textId="77777777" w:rsidR="00AB64FE" w:rsidRDefault="00AB64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0492"/>
    <w:multiLevelType w:val="hybridMultilevel"/>
    <w:tmpl w:val="FDA684E8"/>
    <w:lvl w:ilvl="0" w:tplc="6C0801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8415E8"/>
    <w:multiLevelType w:val="hybridMultilevel"/>
    <w:tmpl w:val="6A76AFDA"/>
    <w:lvl w:ilvl="0" w:tplc="CC2082C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59216507">
    <w:abstractNumId w:val="1"/>
  </w:num>
  <w:num w:numId="2" w16cid:durableId="137607767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07"/>
    <w:rsid w:val="00023663"/>
    <w:rsid w:val="00046D5E"/>
    <w:rsid w:val="000707AC"/>
    <w:rsid w:val="00094782"/>
    <w:rsid w:val="00123FDA"/>
    <w:rsid w:val="00125700"/>
    <w:rsid w:val="00136466"/>
    <w:rsid w:val="00192FAA"/>
    <w:rsid w:val="00196466"/>
    <w:rsid w:val="001A68EA"/>
    <w:rsid w:val="001C5D92"/>
    <w:rsid w:val="001E4C62"/>
    <w:rsid w:val="0022335D"/>
    <w:rsid w:val="00253F31"/>
    <w:rsid w:val="002553B0"/>
    <w:rsid w:val="002B7E51"/>
    <w:rsid w:val="002D2AA9"/>
    <w:rsid w:val="002D2ACA"/>
    <w:rsid w:val="002D7F8D"/>
    <w:rsid w:val="00317495"/>
    <w:rsid w:val="00335390"/>
    <w:rsid w:val="0037551B"/>
    <w:rsid w:val="003962BA"/>
    <w:rsid w:val="003B16B7"/>
    <w:rsid w:val="00400D7D"/>
    <w:rsid w:val="00421039"/>
    <w:rsid w:val="004351A8"/>
    <w:rsid w:val="004C1B6A"/>
    <w:rsid w:val="004C6FA9"/>
    <w:rsid w:val="00507C73"/>
    <w:rsid w:val="00514DD1"/>
    <w:rsid w:val="00537517"/>
    <w:rsid w:val="0056570C"/>
    <w:rsid w:val="005A02E3"/>
    <w:rsid w:val="005C3207"/>
    <w:rsid w:val="005D5737"/>
    <w:rsid w:val="006164CD"/>
    <w:rsid w:val="00622736"/>
    <w:rsid w:val="00637C77"/>
    <w:rsid w:val="00650D4A"/>
    <w:rsid w:val="006A59A8"/>
    <w:rsid w:val="006C3590"/>
    <w:rsid w:val="00740CC4"/>
    <w:rsid w:val="007420E6"/>
    <w:rsid w:val="00773F47"/>
    <w:rsid w:val="007815CA"/>
    <w:rsid w:val="007B34CC"/>
    <w:rsid w:val="007E4FE9"/>
    <w:rsid w:val="008861A8"/>
    <w:rsid w:val="008A7C15"/>
    <w:rsid w:val="008E0CE6"/>
    <w:rsid w:val="00902158"/>
    <w:rsid w:val="00902A55"/>
    <w:rsid w:val="00942B8D"/>
    <w:rsid w:val="00962C7C"/>
    <w:rsid w:val="009D6592"/>
    <w:rsid w:val="009F0D52"/>
    <w:rsid w:val="00A65B8C"/>
    <w:rsid w:val="00A91FC0"/>
    <w:rsid w:val="00A94CDB"/>
    <w:rsid w:val="00AA651A"/>
    <w:rsid w:val="00AB64FE"/>
    <w:rsid w:val="00AB68A7"/>
    <w:rsid w:val="00AE0B7F"/>
    <w:rsid w:val="00AE7A1F"/>
    <w:rsid w:val="00B13339"/>
    <w:rsid w:val="00BC7BBE"/>
    <w:rsid w:val="00BE34AD"/>
    <w:rsid w:val="00C040C4"/>
    <w:rsid w:val="00C21F77"/>
    <w:rsid w:val="00C87D4D"/>
    <w:rsid w:val="00CA681E"/>
    <w:rsid w:val="00CB1791"/>
    <w:rsid w:val="00CE5F4B"/>
    <w:rsid w:val="00D14FC8"/>
    <w:rsid w:val="00D3107D"/>
    <w:rsid w:val="00D474F1"/>
    <w:rsid w:val="00DD07AF"/>
    <w:rsid w:val="00DE18F1"/>
    <w:rsid w:val="00DE3A94"/>
    <w:rsid w:val="00E70C08"/>
    <w:rsid w:val="00EA6AB2"/>
    <w:rsid w:val="00EE1FD9"/>
    <w:rsid w:val="00F02143"/>
    <w:rsid w:val="00F033C2"/>
    <w:rsid w:val="00F2207D"/>
    <w:rsid w:val="00F417C5"/>
    <w:rsid w:val="00F41B27"/>
    <w:rsid w:val="00F7082C"/>
    <w:rsid w:val="00F77B3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CEC"/>
  <w15:docId w15:val="{B8E52108-DCC7-49C7-8DA2-118649BD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A6AB2"/>
    <w:pPr>
      <w:ind w:left="720"/>
      <w:contextualSpacing/>
    </w:pPr>
  </w:style>
  <w:style w:type="paragraph" w:styleId="Pis">
    <w:name w:val="header"/>
    <w:basedOn w:val="Normaallaad"/>
    <w:link w:val="PisMrk"/>
    <w:uiPriority w:val="99"/>
    <w:unhideWhenUsed/>
    <w:rsid w:val="00EA6AB2"/>
    <w:pPr>
      <w:tabs>
        <w:tab w:val="center" w:pos="4536"/>
        <w:tab w:val="right" w:pos="9072"/>
      </w:tabs>
      <w:spacing w:after="0" w:line="240" w:lineRule="auto"/>
    </w:pPr>
  </w:style>
  <w:style w:type="character" w:customStyle="1" w:styleId="PisMrk">
    <w:name w:val="Päis Märk"/>
    <w:basedOn w:val="Liguvaikefont"/>
    <w:link w:val="Pis"/>
    <w:uiPriority w:val="99"/>
    <w:rsid w:val="00EA6AB2"/>
  </w:style>
  <w:style w:type="paragraph" w:styleId="Jalus">
    <w:name w:val="footer"/>
    <w:basedOn w:val="Normaallaad"/>
    <w:link w:val="JalusMrk"/>
    <w:uiPriority w:val="99"/>
    <w:unhideWhenUsed/>
    <w:rsid w:val="00EA6AB2"/>
    <w:pPr>
      <w:tabs>
        <w:tab w:val="center" w:pos="4536"/>
        <w:tab w:val="right" w:pos="9072"/>
      </w:tabs>
      <w:spacing w:after="0" w:line="240" w:lineRule="auto"/>
    </w:pPr>
  </w:style>
  <w:style w:type="character" w:customStyle="1" w:styleId="JalusMrk">
    <w:name w:val="Jalus Märk"/>
    <w:basedOn w:val="Liguvaikefont"/>
    <w:link w:val="Jalus"/>
    <w:uiPriority w:val="99"/>
    <w:rsid w:val="00EA6AB2"/>
  </w:style>
  <w:style w:type="paragraph" w:styleId="Redaktsioon">
    <w:name w:val="Revision"/>
    <w:hidden/>
    <w:uiPriority w:val="99"/>
    <w:semiHidden/>
    <w:rsid w:val="00507C73"/>
    <w:pPr>
      <w:spacing w:after="0" w:line="240" w:lineRule="auto"/>
    </w:pPr>
  </w:style>
  <w:style w:type="character" w:styleId="Kommentaariviide">
    <w:name w:val="annotation reference"/>
    <w:basedOn w:val="Liguvaikefont"/>
    <w:uiPriority w:val="99"/>
    <w:semiHidden/>
    <w:unhideWhenUsed/>
    <w:rsid w:val="008E0CE6"/>
    <w:rPr>
      <w:sz w:val="16"/>
      <w:szCs w:val="16"/>
    </w:rPr>
  </w:style>
  <w:style w:type="paragraph" w:styleId="Kommentaaritekst">
    <w:name w:val="annotation text"/>
    <w:basedOn w:val="Normaallaad"/>
    <w:link w:val="KommentaaritekstMrk"/>
    <w:uiPriority w:val="99"/>
    <w:unhideWhenUsed/>
    <w:rsid w:val="008E0CE6"/>
    <w:pPr>
      <w:spacing w:line="240" w:lineRule="auto"/>
    </w:pPr>
    <w:rPr>
      <w:sz w:val="20"/>
    </w:rPr>
  </w:style>
  <w:style w:type="character" w:customStyle="1" w:styleId="KommentaaritekstMrk">
    <w:name w:val="Kommentaari tekst Märk"/>
    <w:basedOn w:val="Liguvaikefont"/>
    <w:link w:val="Kommentaaritekst"/>
    <w:uiPriority w:val="99"/>
    <w:rsid w:val="008E0CE6"/>
    <w:rPr>
      <w:sz w:val="20"/>
    </w:rPr>
  </w:style>
  <w:style w:type="paragraph" w:styleId="Kommentaariteema">
    <w:name w:val="annotation subject"/>
    <w:basedOn w:val="Kommentaaritekst"/>
    <w:next w:val="Kommentaaritekst"/>
    <w:link w:val="KommentaariteemaMrk"/>
    <w:uiPriority w:val="99"/>
    <w:semiHidden/>
    <w:unhideWhenUsed/>
    <w:rsid w:val="008E0CE6"/>
    <w:rPr>
      <w:b/>
      <w:bCs/>
    </w:rPr>
  </w:style>
  <w:style w:type="character" w:customStyle="1" w:styleId="KommentaariteemaMrk">
    <w:name w:val="Kommentaari teema Märk"/>
    <w:basedOn w:val="KommentaaritekstMrk"/>
    <w:link w:val="Kommentaariteema"/>
    <w:uiPriority w:val="99"/>
    <w:semiHidden/>
    <w:rsid w:val="008E0CE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07392">
      <w:bodyDiv w:val="1"/>
      <w:marLeft w:val="0"/>
      <w:marRight w:val="0"/>
      <w:marTop w:val="0"/>
      <w:marBottom w:val="0"/>
      <w:divBdr>
        <w:top w:val="none" w:sz="0" w:space="0" w:color="auto"/>
        <w:left w:val="none" w:sz="0" w:space="0" w:color="auto"/>
        <w:bottom w:val="none" w:sz="0" w:space="0" w:color="auto"/>
        <w:right w:val="none" w:sz="0" w:space="0" w:color="auto"/>
      </w:divBdr>
      <w:divsChild>
        <w:div w:id="1684740003">
          <w:marLeft w:val="0"/>
          <w:marRight w:val="0"/>
          <w:marTop w:val="0"/>
          <w:marBottom w:val="0"/>
          <w:divBdr>
            <w:top w:val="none" w:sz="0" w:space="0" w:color="auto"/>
            <w:left w:val="none" w:sz="0" w:space="0" w:color="auto"/>
            <w:bottom w:val="none" w:sz="0" w:space="0" w:color="auto"/>
            <w:right w:val="none" w:sz="0" w:space="0" w:color="auto"/>
          </w:divBdr>
          <w:divsChild>
            <w:div w:id="63458952">
              <w:marLeft w:val="0"/>
              <w:marRight w:val="0"/>
              <w:marTop w:val="0"/>
              <w:marBottom w:val="0"/>
              <w:divBdr>
                <w:top w:val="none" w:sz="0" w:space="0" w:color="auto"/>
                <w:left w:val="none" w:sz="0" w:space="0" w:color="auto"/>
                <w:bottom w:val="none" w:sz="0" w:space="0" w:color="auto"/>
                <w:right w:val="none" w:sz="0" w:space="0" w:color="auto"/>
              </w:divBdr>
              <w:divsChild>
                <w:div w:id="1166821278">
                  <w:marLeft w:val="0"/>
                  <w:marRight w:val="0"/>
                  <w:marTop w:val="0"/>
                  <w:marBottom w:val="0"/>
                  <w:divBdr>
                    <w:top w:val="none" w:sz="0" w:space="0" w:color="auto"/>
                    <w:left w:val="none" w:sz="0" w:space="0" w:color="auto"/>
                    <w:bottom w:val="none" w:sz="0" w:space="0" w:color="auto"/>
                    <w:right w:val="none" w:sz="0" w:space="0" w:color="auto"/>
                  </w:divBdr>
                  <w:divsChild>
                    <w:div w:id="825246363">
                      <w:marLeft w:val="0"/>
                      <w:marRight w:val="0"/>
                      <w:marTop w:val="0"/>
                      <w:marBottom w:val="0"/>
                      <w:divBdr>
                        <w:top w:val="none" w:sz="0" w:space="0" w:color="auto"/>
                        <w:left w:val="none" w:sz="0" w:space="0" w:color="auto"/>
                        <w:bottom w:val="none" w:sz="0" w:space="0" w:color="auto"/>
                        <w:right w:val="none" w:sz="0" w:space="0" w:color="auto"/>
                      </w:divBdr>
                      <w:divsChild>
                        <w:div w:id="17898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961977">
          <w:marLeft w:val="0"/>
          <w:marRight w:val="0"/>
          <w:marTop w:val="0"/>
          <w:marBottom w:val="0"/>
          <w:divBdr>
            <w:top w:val="none" w:sz="0" w:space="0" w:color="auto"/>
            <w:left w:val="none" w:sz="0" w:space="0" w:color="auto"/>
            <w:bottom w:val="none" w:sz="0" w:space="0" w:color="auto"/>
            <w:right w:val="none" w:sz="0" w:space="0" w:color="auto"/>
          </w:divBdr>
          <w:divsChild>
            <w:div w:id="1271936279">
              <w:marLeft w:val="0"/>
              <w:marRight w:val="0"/>
              <w:marTop w:val="0"/>
              <w:marBottom w:val="0"/>
              <w:divBdr>
                <w:top w:val="none" w:sz="0" w:space="0" w:color="auto"/>
                <w:left w:val="none" w:sz="0" w:space="0" w:color="auto"/>
                <w:bottom w:val="none" w:sz="0" w:space="0" w:color="auto"/>
                <w:right w:val="none" w:sz="0" w:space="0" w:color="auto"/>
              </w:divBdr>
              <w:divsChild>
                <w:div w:id="1699814737">
                  <w:marLeft w:val="0"/>
                  <w:marRight w:val="0"/>
                  <w:marTop w:val="0"/>
                  <w:marBottom w:val="0"/>
                  <w:divBdr>
                    <w:top w:val="none" w:sz="0" w:space="0" w:color="auto"/>
                    <w:left w:val="none" w:sz="0" w:space="0" w:color="auto"/>
                    <w:bottom w:val="none" w:sz="0" w:space="0" w:color="auto"/>
                    <w:right w:val="none" w:sz="0" w:space="0" w:color="auto"/>
                  </w:divBdr>
                  <w:divsChild>
                    <w:div w:id="134418512">
                      <w:marLeft w:val="0"/>
                      <w:marRight w:val="0"/>
                      <w:marTop w:val="0"/>
                      <w:marBottom w:val="0"/>
                      <w:divBdr>
                        <w:top w:val="none" w:sz="0" w:space="0" w:color="auto"/>
                        <w:left w:val="none" w:sz="0" w:space="0" w:color="auto"/>
                        <w:bottom w:val="none" w:sz="0" w:space="0" w:color="auto"/>
                        <w:right w:val="none" w:sz="0" w:space="0" w:color="auto"/>
                      </w:divBdr>
                      <w:divsChild>
                        <w:div w:id="2064869547">
                          <w:marLeft w:val="0"/>
                          <w:marRight w:val="0"/>
                          <w:marTop w:val="0"/>
                          <w:marBottom w:val="0"/>
                          <w:divBdr>
                            <w:top w:val="none" w:sz="0" w:space="0" w:color="auto"/>
                            <w:left w:val="none" w:sz="0" w:space="0" w:color="auto"/>
                            <w:bottom w:val="none" w:sz="0" w:space="0" w:color="auto"/>
                            <w:right w:val="none" w:sz="0" w:space="0" w:color="auto"/>
                          </w:divBdr>
                          <w:divsChild>
                            <w:div w:id="657733002">
                              <w:marLeft w:val="0"/>
                              <w:marRight w:val="0"/>
                              <w:marTop w:val="0"/>
                              <w:marBottom w:val="0"/>
                              <w:divBdr>
                                <w:top w:val="none" w:sz="0" w:space="0" w:color="auto"/>
                                <w:left w:val="none" w:sz="0" w:space="0" w:color="auto"/>
                                <w:bottom w:val="none" w:sz="0" w:space="0" w:color="auto"/>
                                <w:right w:val="none" w:sz="0" w:space="0" w:color="auto"/>
                              </w:divBdr>
                              <w:divsChild>
                                <w:div w:id="122101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4668759">
      <w:bodyDiv w:val="1"/>
      <w:marLeft w:val="0"/>
      <w:marRight w:val="0"/>
      <w:marTop w:val="0"/>
      <w:marBottom w:val="0"/>
      <w:divBdr>
        <w:top w:val="none" w:sz="0" w:space="0" w:color="auto"/>
        <w:left w:val="none" w:sz="0" w:space="0" w:color="auto"/>
        <w:bottom w:val="none" w:sz="0" w:space="0" w:color="auto"/>
        <w:right w:val="none" w:sz="0" w:space="0" w:color="auto"/>
      </w:divBdr>
      <w:divsChild>
        <w:div w:id="1845239352">
          <w:marLeft w:val="0"/>
          <w:marRight w:val="0"/>
          <w:marTop w:val="0"/>
          <w:marBottom w:val="0"/>
          <w:divBdr>
            <w:top w:val="none" w:sz="0" w:space="0" w:color="auto"/>
            <w:left w:val="none" w:sz="0" w:space="0" w:color="auto"/>
            <w:bottom w:val="none" w:sz="0" w:space="0" w:color="auto"/>
            <w:right w:val="none" w:sz="0" w:space="0" w:color="auto"/>
          </w:divBdr>
          <w:divsChild>
            <w:div w:id="349454020">
              <w:marLeft w:val="0"/>
              <w:marRight w:val="0"/>
              <w:marTop w:val="0"/>
              <w:marBottom w:val="0"/>
              <w:divBdr>
                <w:top w:val="none" w:sz="0" w:space="0" w:color="auto"/>
                <w:left w:val="none" w:sz="0" w:space="0" w:color="auto"/>
                <w:bottom w:val="none" w:sz="0" w:space="0" w:color="auto"/>
                <w:right w:val="none" w:sz="0" w:space="0" w:color="auto"/>
              </w:divBdr>
              <w:divsChild>
                <w:div w:id="846678846">
                  <w:marLeft w:val="0"/>
                  <w:marRight w:val="0"/>
                  <w:marTop w:val="0"/>
                  <w:marBottom w:val="0"/>
                  <w:divBdr>
                    <w:top w:val="none" w:sz="0" w:space="0" w:color="auto"/>
                    <w:left w:val="none" w:sz="0" w:space="0" w:color="auto"/>
                    <w:bottom w:val="none" w:sz="0" w:space="0" w:color="auto"/>
                    <w:right w:val="none" w:sz="0" w:space="0" w:color="auto"/>
                  </w:divBdr>
                  <w:divsChild>
                    <w:div w:id="217937189">
                      <w:marLeft w:val="0"/>
                      <w:marRight w:val="0"/>
                      <w:marTop w:val="0"/>
                      <w:marBottom w:val="0"/>
                      <w:divBdr>
                        <w:top w:val="none" w:sz="0" w:space="0" w:color="auto"/>
                        <w:left w:val="none" w:sz="0" w:space="0" w:color="auto"/>
                        <w:bottom w:val="none" w:sz="0" w:space="0" w:color="auto"/>
                        <w:right w:val="none" w:sz="0" w:space="0" w:color="auto"/>
                      </w:divBdr>
                      <w:divsChild>
                        <w:div w:id="50320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4416">
          <w:marLeft w:val="0"/>
          <w:marRight w:val="0"/>
          <w:marTop w:val="0"/>
          <w:marBottom w:val="0"/>
          <w:divBdr>
            <w:top w:val="none" w:sz="0" w:space="0" w:color="auto"/>
            <w:left w:val="none" w:sz="0" w:space="0" w:color="auto"/>
            <w:bottom w:val="none" w:sz="0" w:space="0" w:color="auto"/>
            <w:right w:val="none" w:sz="0" w:space="0" w:color="auto"/>
          </w:divBdr>
          <w:divsChild>
            <w:div w:id="1911963380">
              <w:marLeft w:val="0"/>
              <w:marRight w:val="0"/>
              <w:marTop w:val="0"/>
              <w:marBottom w:val="0"/>
              <w:divBdr>
                <w:top w:val="none" w:sz="0" w:space="0" w:color="auto"/>
                <w:left w:val="none" w:sz="0" w:space="0" w:color="auto"/>
                <w:bottom w:val="none" w:sz="0" w:space="0" w:color="auto"/>
                <w:right w:val="none" w:sz="0" w:space="0" w:color="auto"/>
              </w:divBdr>
              <w:divsChild>
                <w:div w:id="1954559496">
                  <w:marLeft w:val="0"/>
                  <w:marRight w:val="0"/>
                  <w:marTop w:val="0"/>
                  <w:marBottom w:val="0"/>
                  <w:divBdr>
                    <w:top w:val="none" w:sz="0" w:space="0" w:color="auto"/>
                    <w:left w:val="none" w:sz="0" w:space="0" w:color="auto"/>
                    <w:bottom w:val="none" w:sz="0" w:space="0" w:color="auto"/>
                    <w:right w:val="none" w:sz="0" w:space="0" w:color="auto"/>
                  </w:divBdr>
                  <w:divsChild>
                    <w:div w:id="1834251288">
                      <w:marLeft w:val="0"/>
                      <w:marRight w:val="0"/>
                      <w:marTop w:val="0"/>
                      <w:marBottom w:val="0"/>
                      <w:divBdr>
                        <w:top w:val="none" w:sz="0" w:space="0" w:color="auto"/>
                        <w:left w:val="none" w:sz="0" w:space="0" w:color="auto"/>
                        <w:bottom w:val="none" w:sz="0" w:space="0" w:color="auto"/>
                        <w:right w:val="none" w:sz="0" w:space="0" w:color="auto"/>
                      </w:divBdr>
                      <w:divsChild>
                        <w:div w:id="1801730962">
                          <w:marLeft w:val="0"/>
                          <w:marRight w:val="0"/>
                          <w:marTop w:val="0"/>
                          <w:marBottom w:val="0"/>
                          <w:divBdr>
                            <w:top w:val="none" w:sz="0" w:space="0" w:color="auto"/>
                            <w:left w:val="none" w:sz="0" w:space="0" w:color="auto"/>
                            <w:bottom w:val="none" w:sz="0" w:space="0" w:color="auto"/>
                            <w:right w:val="none" w:sz="0" w:space="0" w:color="auto"/>
                          </w:divBdr>
                          <w:divsChild>
                            <w:div w:id="1508516749">
                              <w:marLeft w:val="0"/>
                              <w:marRight w:val="0"/>
                              <w:marTop w:val="0"/>
                              <w:marBottom w:val="0"/>
                              <w:divBdr>
                                <w:top w:val="none" w:sz="0" w:space="0" w:color="auto"/>
                                <w:left w:val="none" w:sz="0" w:space="0" w:color="auto"/>
                                <w:bottom w:val="none" w:sz="0" w:space="0" w:color="auto"/>
                                <w:right w:val="none" w:sz="0" w:space="0" w:color="auto"/>
                              </w:divBdr>
                              <w:divsChild>
                                <w:div w:id="15275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3D2B21-F821-46B0-8028-D4BD2A3431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A89C9D-8974-4744-9947-3DD27D3C362E}">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15B1BA45-C648-4E71-91B0-0B23972F95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2447</Words>
  <Characters>14196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 Maria Kokla</dc:creator>
  <cp:lastModifiedBy>Katariina Kärsten - JUSTDIGI</cp:lastModifiedBy>
  <cp:revision>74</cp:revision>
  <cp:lastPrinted>2026-01-05T09:15:00Z</cp:lastPrinted>
  <dcterms:created xsi:type="dcterms:W3CDTF">2026-01-05T09:17:00Z</dcterms:created>
  <dcterms:modified xsi:type="dcterms:W3CDTF">2026-02-18T12:46:00Z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2026-02-16T10:14:21Z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47ca714e-42b7-40a6-a97e-cfa6e4fddb99</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